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BDCF6" w14:textId="45DA889B" w:rsidR="009B6596" w:rsidRPr="00D24D91" w:rsidRDefault="009B6596" w:rsidP="00D24D91">
      <w:pPr>
        <w:tabs>
          <w:tab w:val="left" w:pos="4680"/>
        </w:tabs>
        <w:spacing w:after="0" w:line="240" w:lineRule="auto"/>
        <w:jc w:val="right"/>
        <w:rPr>
          <w:rFonts w:eastAsia="Times New Roman" w:cs="Times New Roman"/>
          <w:sz w:val="22"/>
          <w:szCs w:val="22"/>
          <w:lang w:eastAsia="lt-LT"/>
        </w:rPr>
      </w:pPr>
      <w:r w:rsidRPr="00D24D91">
        <w:rPr>
          <w:rFonts w:eastAsia="Times New Roman" w:cs="Times New Roman"/>
          <w:sz w:val="22"/>
          <w:szCs w:val="22"/>
          <w:lang w:eastAsia="lt-LT"/>
        </w:rPr>
        <w:t xml:space="preserve">Pirkimo </w:t>
      </w:r>
      <w:r w:rsidR="00C5486C" w:rsidRPr="00D24D91">
        <w:rPr>
          <w:rFonts w:eastAsia="Times New Roman" w:cs="Times New Roman"/>
          <w:sz w:val="22"/>
          <w:szCs w:val="22"/>
          <w:lang w:eastAsia="lt-LT"/>
        </w:rPr>
        <w:t>sąlygų</w:t>
      </w:r>
      <w:r w:rsidRPr="00D24D91">
        <w:rPr>
          <w:rFonts w:eastAsia="Times New Roman" w:cs="Times New Roman"/>
          <w:sz w:val="22"/>
          <w:szCs w:val="22"/>
          <w:lang w:eastAsia="lt-LT"/>
        </w:rPr>
        <w:t xml:space="preserve"> </w:t>
      </w:r>
      <w:r w:rsidR="00D829E4">
        <w:rPr>
          <w:rFonts w:eastAsia="Times New Roman" w:cs="Times New Roman"/>
          <w:sz w:val="22"/>
          <w:szCs w:val="22"/>
          <w:lang w:eastAsia="lt-LT"/>
        </w:rPr>
        <w:t>5</w:t>
      </w:r>
      <w:r w:rsidRPr="00D24D91">
        <w:rPr>
          <w:rFonts w:eastAsia="Times New Roman" w:cs="Times New Roman"/>
          <w:sz w:val="22"/>
          <w:szCs w:val="22"/>
          <w:lang w:eastAsia="lt-LT"/>
        </w:rPr>
        <w:t xml:space="preserve"> priedas</w:t>
      </w:r>
    </w:p>
    <w:p w14:paraId="6658B483" w14:textId="77777777" w:rsidR="009B6596" w:rsidRPr="00D24D91" w:rsidRDefault="009B6596" w:rsidP="00D24D91">
      <w:pPr>
        <w:tabs>
          <w:tab w:val="left" w:pos="4680"/>
        </w:tabs>
        <w:spacing w:after="0" w:line="240" w:lineRule="auto"/>
        <w:jc w:val="right"/>
        <w:rPr>
          <w:rFonts w:eastAsia="Times New Roman" w:cs="Times New Roman"/>
          <w:sz w:val="22"/>
          <w:szCs w:val="22"/>
          <w:lang w:eastAsia="lt-LT"/>
        </w:rPr>
      </w:pPr>
    </w:p>
    <w:p w14:paraId="7411FC33" w14:textId="77777777" w:rsidR="00C5486C" w:rsidRPr="00D24D91" w:rsidRDefault="00C5486C" w:rsidP="00D24D91">
      <w:pPr>
        <w:spacing w:after="0" w:line="240" w:lineRule="auto"/>
        <w:jc w:val="center"/>
        <w:rPr>
          <w:rFonts w:eastAsia="Times New Roman" w:cs="Times New Roman"/>
          <w:b/>
          <w:sz w:val="22"/>
          <w:szCs w:val="22"/>
          <w:lang w:eastAsia="lt-LT"/>
        </w:rPr>
      </w:pPr>
    </w:p>
    <w:p w14:paraId="71051EF8" w14:textId="105B851F" w:rsidR="009B6596" w:rsidRPr="00D24D91" w:rsidRDefault="00C60EAF" w:rsidP="00D24D91">
      <w:pPr>
        <w:spacing w:after="0" w:line="240" w:lineRule="auto"/>
        <w:jc w:val="center"/>
        <w:rPr>
          <w:rFonts w:eastAsia="Times New Roman" w:cs="Times New Roman"/>
          <w:i/>
          <w:sz w:val="22"/>
          <w:szCs w:val="22"/>
          <w:lang w:eastAsia="lt-LT"/>
        </w:rPr>
      </w:pPr>
      <w:r>
        <w:rPr>
          <w:rFonts w:eastAsia="Times New Roman" w:cs="Times New Roman"/>
          <w:b/>
          <w:sz w:val="22"/>
          <w:szCs w:val="22"/>
          <w:lang w:eastAsia="lt-LT"/>
        </w:rPr>
        <w:t>NUOTOLINĖS DUOMENŲ NUSKAITYMO SISTEMOS SU ĮDIEGIMO IR PRIEŽIŪROS PASLAUGOMIS PIRKIMO</w:t>
      </w:r>
      <w:r w:rsidR="009B6596" w:rsidRPr="00D24D91">
        <w:rPr>
          <w:rFonts w:eastAsia="Times New Roman" w:cs="Times New Roman"/>
          <w:b/>
          <w:sz w:val="22"/>
          <w:szCs w:val="22"/>
          <w:lang w:eastAsia="lt-LT"/>
        </w:rPr>
        <w:t xml:space="preserve"> SUTARTIS NR. </w:t>
      </w:r>
      <w:r w:rsidR="00D573D6">
        <w:rPr>
          <w:rFonts w:eastAsia="Times New Roman" w:cs="Times New Roman"/>
          <w:b/>
          <w:sz w:val="22"/>
          <w:szCs w:val="22"/>
          <w:lang w:eastAsia="lt-LT"/>
        </w:rPr>
        <w:t>SUT-</w:t>
      </w:r>
      <w:r w:rsidR="009B6596" w:rsidRPr="00D24D91">
        <w:rPr>
          <w:rFonts w:eastAsia="Times New Roman" w:cs="Times New Roman"/>
          <w:b/>
          <w:sz w:val="22"/>
          <w:szCs w:val="22"/>
          <w:lang w:eastAsia="lt-LT"/>
        </w:rPr>
        <w:t xml:space="preserve"> </w:t>
      </w:r>
      <w:r w:rsidR="009B6596" w:rsidRPr="00CD057F">
        <w:rPr>
          <w:rFonts w:eastAsia="Times New Roman" w:cs="Times New Roman"/>
          <w:i/>
          <w:color w:val="FF0000"/>
          <w:sz w:val="22"/>
          <w:szCs w:val="22"/>
          <w:lang w:eastAsia="lt-LT"/>
        </w:rPr>
        <w:t>(projektas)</w:t>
      </w:r>
    </w:p>
    <w:p w14:paraId="7454B487" w14:textId="77777777" w:rsidR="00C60EAF" w:rsidRDefault="00C60EAF" w:rsidP="00D24D91">
      <w:pPr>
        <w:spacing w:after="0" w:line="240" w:lineRule="auto"/>
        <w:jc w:val="center"/>
        <w:rPr>
          <w:rFonts w:eastAsia="Times New Roman" w:cs="Times New Roman"/>
          <w:b/>
          <w:sz w:val="22"/>
          <w:szCs w:val="22"/>
          <w:lang w:eastAsia="lt-LT"/>
        </w:rPr>
      </w:pPr>
    </w:p>
    <w:p w14:paraId="121AA349" w14:textId="77777777" w:rsidR="001E7F9E" w:rsidRPr="00D24D91" w:rsidRDefault="001E7F9E" w:rsidP="00D24D91">
      <w:pPr>
        <w:spacing w:after="0" w:line="240" w:lineRule="auto"/>
        <w:jc w:val="center"/>
        <w:rPr>
          <w:rFonts w:eastAsia="Times New Roman" w:cs="Times New Roman"/>
          <w:b/>
          <w:sz w:val="22"/>
          <w:szCs w:val="22"/>
          <w:lang w:eastAsia="lt-LT"/>
        </w:rPr>
      </w:pPr>
    </w:p>
    <w:p w14:paraId="5663BAEC" w14:textId="1E7EA84C" w:rsidR="009B6596" w:rsidRPr="00D24D91" w:rsidRDefault="009B6596" w:rsidP="00D24D91">
      <w:pPr>
        <w:spacing w:after="0" w:line="240" w:lineRule="auto"/>
        <w:rPr>
          <w:rFonts w:eastAsia="Times New Roman" w:cs="Times New Roman"/>
          <w:sz w:val="22"/>
          <w:szCs w:val="22"/>
          <w:lang w:eastAsia="lt-LT"/>
        </w:rPr>
      </w:pPr>
      <w:r w:rsidRPr="00D24D91">
        <w:rPr>
          <w:rFonts w:eastAsia="Times New Roman" w:cs="Times New Roman"/>
          <w:sz w:val="22"/>
          <w:szCs w:val="22"/>
          <w:lang w:eastAsia="lt-LT"/>
        </w:rPr>
        <w:t xml:space="preserve">Utena </w:t>
      </w:r>
      <w:r w:rsidRPr="00D24D91">
        <w:rPr>
          <w:rFonts w:eastAsia="Times New Roman" w:cs="Times New Roman"/>
          <w:sz w:val="22"/>
          <w:szCs w:val="22"/>
          <w:lang w:eastAsia="lt-LT"/>
        </w:rPr>
        <w:tab/>
      </w:r>
      <w:r w:rsidRPr="00D24D91">
        <w:rPr>
          <w:rFonts w:eastAsia="Times New Roman" w:cs="Times New Roman"/>
          <w:sz w:val="22"/>
          <w:szCs w:val="22"/>
          <w:lang w:eastAsia="lt-LT"/>
        </w:rPr>
        <w:tab/>
      </w:r>
      <w:r w:rsidRPr="00D24D91">
        <w:rPr>
          <w:rFonts w:eastAsia="Times New Roman" w:cs="Times New Roman"/>
          <w:sz w:val="22"/>
          <w:szCs w:val="22"/>
          <w:lang w:eastAsia="lt-LT"/>
        </w:rPr>
        <w:tab/>
      </w:r>
      <w:r w:rsidRPr="00D24D91">
        <w:rPr>
          <w:rFonts w:eastAsia="Times New Roman" w:cs="Times New Roman"/>
          <w:sz w:val="22"/>
          <w:szCs w:val="22"/>
          <w:lang w:eastAsia="lt-LT"/>
        </w:rPr>
        <w:tab/>
      </w:r>
      <w:r w:rsidRPr="00D24D91">
        <w:rPr>
          <w:rFonts w:eastAsia="Times New Roman" w:cs="Times New Roman"/>
          <w:sz w:val="22"/>
          <w:szCs w:val="22"/>
          <w:lang w:eastAsia="lt-LT"/>
        </w:rPr>
        <w:tab/>
      </w:r>
      <w:r w:rsidRPr="00D24D91">
        <w:rPr>
          <w:rFonts w:eastAsia="Times New Roman" w:cs="Times New Roman"/>
          <w:sz w:val="22"/>
          <w:szCs w:val="22"/>
          <w:lang w:eastAsia="lt-LT"/>
        </w:rPr>
        <w:tab/>
        <w:t xml:space="preserve">        </w:t>
      </w:r>
      <w:r w:rsidR="001F21F8">
        <w:rPr>
          <w:rFonts w:eastAsia="Times New Roman" w:cs="Times New Roman"/>
          <w:sz w:val="22"/>
          <w:szCs w:val="22"/>
          <w:lang w:eastAsia="lt-LT"/>
        </w:rPr>
        <w:t xml:space="preserve">  </w:t>
      </w:r>
      <w:r w:rsidR="00D573D6">
        <w:rPr>
          <w:rFonts w:eastAsia="Times New Roman" w:cs="Times New Roman"/>
          <w:sz w:val="22"/>
          <w:szCs w:val="22"/>
          <w:lang w:eastAsia="lt-LT"/>
        </w:rPr>
        <w:t xml:space="preserve">   </w:t>
      </w:r>
      <w:r w:rsidRPr="00D24D91">
        <w:rPr>
          <w:rFonts w:eastAsia="Times New Roman" w:cs="Times New Roman"/>
          <w:sz w:val="22"/>
          <w:szCs w:val="22"/>
          <w:lang w:eastAsia="lt-LT"/>
        </w:rPr>
        <w:t>20</w:t>
      </w:r>
      <w:r w:rsidR="00C5486C" w:rsidRPr="00D24D91">
        <w:rPr>
          <w:rFonts w:eastAsia="Times New Roman" w:cs="Times New Roman"/>
          <w:sz w:val="22"/>
          <w:szCs w:val="22"/>
          <w:lang w:eastAsia="lt-LT"/>
        </w:rPr>
        <w:t>2</w:t>
      </w:r>
      <w:r w:rsidR="0014190A">
        <w:rPr>
          <w:rFonts w:eastAsia="Times New Roman" w:cs="Times New Roman"/>
          <w:sz w:val="22"/>
          <w:szCs w:val="22"/>
          <w:lang w:eastAsia="lt-LT"/>
        </w:rPr>
        <w:t>5</w:t>
      </w:r>
      <w:r w:rsidRPr="00D24D91">
        <w:rPr>
          <w:rFonts w:eastAsia="Times New Roman" w:cs="Times New Roman"/>
          <w:sz w:val="22"/>
          <w:szCs w:val="22"/>
          <w:lang w:eastAsia="lt-LT"/>
        </w:rPr>
        <w:t>-</w:t>
      </w:r>
      <w:r w:rsidR="009B7F14">
        <w:rPr>
          <w:rFonts w:eastAsia="Times New Roman" w:cs="Times New Roman"/>
          <w:sz w:val="22"/>
          <w:szCs w:val="22"/>
          <w:lang w:eastAsia="lt-LT"/>
        </w:rPr>
        <w:t xml:space="preserve"> </w:t>
      </w:r>
      <w:r w:rsidR="00D573D6">
        <w:rPr>
          <w:rFonts w:eastAsia="Times New Roman" w:cs="Times New Roman"/>
          <w:sz w:val="22"/>
          <w:szCs w:val="22"/>
          <w:lang w:eastAsia="lt-LT"/>
        </w:rPr>
        <w:t>__ __</w:t>
      </w:r>
    </w:p>
    <w:p w14:paraId="4B06DC15" w14:textId="77777777" w:rsidR="009B6596" w:rsidRPr="00D24D91" w:rsidRDefault="009B6596" w:rsidP="00D24D91">
      <w:pPr>
        <w:spacing w:after="0" w:line="240" w:lineRule="auto"/>
        <w:jc w:val="both"/>
        <w:rPr>
          <w:rFonts w:eastAsia="Times New Roman" w:cs="Times New Roman"/>
          <w:sz w:val="22"/>
          <w:szCs w:val="22"/>
          <w:lang w:eastAsia="lt-LT"/>
        </w:rPr>
      </w:pPr>
    </w:p>
    <w:p w14:paraId="6135DE21" w14:textId="672A202B" w:rsidR="009B6596" w:rsidRPr="00D24D91" w:rsidRDefault="009B6596" w:rsidP="00D24D91">
      <w:pPr>
        <w:numPr>
          <w:ilvl w:val="12"/>
          <w:numId w:val="0"/>
        </w:numPr>
        <w:spacing w:after="0" w:line="240" w:lineRule="auto"/>
        <w:ind w:right="-81"/>
        <w:jc w:val="both"/>
        <w:rPr>
          <w:rFonts w:eastAsia="Times New Roman" w:cs="Times New Roman"/>
          <w:bCs/>
          <w:sz w:val="22"/>
          <w:szCs w:val="22"/>
          <w:lang w:eastAsia="lt-LT"/>
        </w:rPr>
      </w:pPr>
      <w:r w:rsidRPr="00D24D91">
        <w:rPr>
          <w:rFonts w:eastAsia="Times New Roman" w:cs="Times New Roman"/>
          <w:bCs/>
          <w:sz w:val="22"/>
          <w:szCs w:val="22"/>
          <w:lang w:eastAsia="lt-LT"/>
        </w:rPr>
        <w:t xml:space="preserve">UAB „Utenos šilumos tinklai“ </w:t>
      </w:r>
      <w:r w:rsidRPr="00D24D91">
        <w:rPr>
          <w:rFonts w:eastAsia="Times New Roman" w:cs="Times New Roman"/>
          <w:sz w:val="22"/>
          <w:szCs w:val="22"/>
          <w:lang w:eastAsia="lt-LT"/>
        </w:rPr>
        <w:t xml:space="preserve">pagal Lietuvos Respublikos įstatymus įsteigta ir veikianti įmonė, juridinio asmens kodas 183843314, kurios registruota buveinė yra Pramonės g. 11, LT-28216 Utena, </w:t>
      </w:r>
      <w:r w:rsidRPr="00D24D91">
        <w:rPr>
          <w:rFonts w:eastAsia="Times New Roman" w:cs="Times New Roman"/>
          <w:bCs/>
          <w:iCs/>
          <w:sz w:val="22"/>
          <w:szCs w:val="22"/>
          <w:lang w:eastAsia="lt-LT"/>
        </w:rPr>
        <w:t xml:space="preserve">duomenys apie įmonę kaupiami ir saugomi Lietuvos Respublikos Juridinių asmenų registre, </w:t>
      </w:r>
      <w:r w:rsidRPr="00D24D91">
        <w:rPr>
          <w:rFonts w:eastAsia="Times New Roman" w:cs="Times New Roman"/>
          <w:sz w:val="22"/>
          <w:szCs w:val="22"/>
          <w:lang w:eastAsia="lt-LT"/>
        </w:rPr>
        <w:t xml:space="preserve">atstovaujama direktoriaus </w:t>
      </w:r>
      <w:r w:rsidR="00D754A0" w:rsidRPr="00D24D91">
        <w:rPr>
          <w:rFonts w:eastAsia="Times New Roman" w:cs="Times New Roman"/>
          <w:sz w:val="22"/>
          <w:szCs w:val="22"/>
          <w:lang w:eastAsia="lt-LT"/>
        </w:rPr>
        <w:t>Dariaus Šinkūno</w:t>
      </w:r>
      <w:r w:rsidRPr="00D24D91">
        <w:rPr>
          <w:rFonts w:eastAsia="Times New Roman" w:cs="Times New Roman"/>
          <w:sz w:val="22"/>
          <w:szCs w:val="22"/>
          <w:lang w:eastAsia="lt-LT"/>
        </w:rPr>
        <w:t>, veikiančio pagal bendrovės įstatus</w:t>
      </w:r>
      <w:r w:rsidRPr="00D24D91">
        <w:rPr>
          <w:rFonts w:eastAsia="Times New Roman" w:cs="Times New Roman"/>
          <w:iCs/>
          <w:sz w:val="22"/>
          <w:szCs w:val="22"/>
          <w:lang w:eastAsia="lt-LT"/>
        </w:rPr>
        <w:t xml:space="preserve"> (</w:t>
      </w:r>
      <w:r w:rsidRPr="00D24D91">
        <w:rPr>
          <w:rFonts w:eastAsia="Times New Roman" w:cs="Times New Roman"/>
          <w:sz w:val="22"/>
          <w:szCs w:val="22"/>
          <w:lang w:eastAsia="lt-LT"/>
        </w:rPr>
        <w:t xml:space="preserve">toliau </w:t>
      </w:r>
      <w:r w:rsidRPr="00D24D91">
        <w:rPr>
          <w:rFonts w:eastAsia="Times New Roman" w:cs="Times New Roman"/>
          <w:sz w:val="22"/>
          <w:szCs w:val="22"/>
          <w:lang w:eastAsia="lt-LT"/>
        </w:rPr>
        <w:sym w:font="Symbol" w:char="F02D"/>
      </w:r>
      <w:r w:rsidRPr="00D24D91">
        <w:rPr>
          <w:rFonts w:eastAsia="Times New Roman" w:cs="Times New Roman"/>
          <w:sz w:val="22"/>
          <w:szCs w:val="22"/>
          <w:lang w:eastAsia="lt-LT"/>
        </w:rPr>
        <w:t xml:space="preserve"> </w:t>
      </w:r>
      <w:r w:rsidR="00C60EAF">
        <w:rPr>
          <w:rFonts w:eastAsia="Times New Roman" w:cs="Times New Roman"/>
          <w:sz w:val="22"/>
          <w:szCs w:val="22"/>
          <w:lang w:eastAsia="lt-LT"/>
        </w:rPr>
        <w:t>Pirkėjas</w:t>
      </w:r>
      <w:r w:rsidRPr="00D24D91">
        <w:rPr>
          <w:rFonts w:eastAsia="Times New Roman" w:cs="Times New Roman"/>
          <w:bCs/>
          <w:sz w:val="22"/>
          <w:szCs w:val="22"/>
          <w:lang w:eastAsia="lt-LT"/>
        </w:rPr>
        <w:t>)</w:t>
      </w:r>
      <w:r w:rsidRPr="00D24D91">
        <w:rPr>
          <w:rFonts w:eastAsia="Times New Roman" w:cs="Times New Roman"/>
          <w:sz w:val="22"/>
          <w:szCs w:val="22"/>
          <w:lang w:eastAsia="lt-LT"/>
        </w:rPr>
        <w:t>, ir</w:t>
      </w:r>
    </w:p>
    <w:p w14:paraId="6A978349" w14:textId="72E304BB" w:rsidR="009B6596" w:rsidRPr="00D24D91" w:rsidRDefault="009B6596" w:rsidP="00D24D91">
      <w:pPr>
        <w:numPr>
          <w:ilvl w:val="12"/>
          <w:numId w:val="0"/>
        </w:numPr>
        <w:spacing w:after="0" w:line="240" w:lineRule="auto"/>
        <w:ind w:right="-81"/>
        <w:jc w:val="both"/>
        <w:rPr>
          <w:rFonts w:eastAsia="Times New Roman" w:cs="Times New Roman"/>
          <w:sz w:val="22"/>
          <w:szCs w:val="22"/>
          <w:lang w:eastAsia="lt-LT"/>
        </w:rPr>
      </w:pPr>
      <w:r w:rsidRPr="00D24D91">
        <w:rPr>
          <w:rFonts w:eastAsia="Times New Roman" w:cs="Times New Roman"/>
          <w:bCs/>
          <w:sz w:val="22"/>
          <w:szCs w:val="22"/>
          <w:lang w:eastAsia="lt-LT"/>
        </w:rPr>
        <w:t>________________________</w:t>
      </w:r>
      <w:r w:rsidRPr="00D24D91">
        <w:rPr>
          <w:rFonts w:eastAsia="Times New Roman" w:cs="Times New Roman"/>
          <w:sz w:val="22"/>
          <w:szCs w:val="22"/>
          <w:lang w:eastAsia="lt-LT"/>
        </w:rPr>
        <w:t xml:space="preserve"> pagal Lietuvos Respublikos įstatymus įsteigta ir veikianti įmonė, juridinio asmens kodas _______________, kurios registruota buveinė yra _________________, </w:t>
      </w:r>
      <w:r w:rsidRPr="00D24D91">
        <w:rPr>
          <w:rFonts w:eastAsia="Times New Roman" w:cs="Times New Roman"/>
          <w:bCs/>
          <w:iCs/>
          <w:sz w:val="22"/>
          <w:szCs w:val="22"/>
          <w:lang w:eastAsia="lt-LT"/>
        </w:rPr>
        <w:t xml:space="preserve">duomenys apie įmonę kaupiami ir saugomi Lietuvos Respublikos Juridinių asmenų registre, </w:t>
      </w:r>
      <w:r w:rsidRPr="00D24D91">
        <w:rPr>
          <w:rFonts w:eastAsia="Times New Roman" w:cs="Times New Roman"/>
          <w:sz w:val="22"/>
          <w:szCs w:val="22"/>
          <w:lang w:eastAsia="lt-LT"/>
        </w:rPr>
        <w:t>atstovaujama _____________________, veikiančio pagal bendrovės įstatus</w:t>
      </w:r>
      <w:r w:rsidRPr="00D24D91">
        <w:rPr>
          <w:rFonts w:eastAsia="Times New Roman" w:cs="Times New Roman"/>
          <w:iCs/>
          <w:sz w:val="22"/>
          <w:szCs w:val="22"/>
          <w:lang w:eastAsia="lt-LT"/>
        </w:rPr>
        <w:t xml:space="preserve"> (</w:t>
      </w:r>
      <w:r w:rsidRPr="00D24D91">
        <w:rPr>
          <w:rFonts w:eastAsia="Times New Roman" w:cs="Times New Roman"/>
          <w:sz w:val="22"/>
          <w:szCs w:val="22"/>
          <w:lang w:eastAsia="lt-LT"/>
        </w:rPr>
        <w:t xml:space="preserve">toliau </w:t>
      </w:r>
      <w:r w:rsidRPr="00D24D91">
        <w:rPr>
          <w:rFonts w:eastAsia="Times New Roman" w:cs="Times New Roman"/>
          <w:sz w:val="22"/>
          <w:szCs w:val="22"/>
          <w:lang w:eastAsia="lt-LT"/>
        </w:rPr>
        <w:sym w:font="Symbol" w:char="F02D"/>
      </w:r>
      <w:r w:rsidRPr="00D24D91">
        <w:rPr>
          <w:rFonts w:eastAsia="Times New Roman" w:cs="Times New Roman"/>
          <w:sz w:val="22"/>
          <w:szCs w:val="22"/>
          <w:lang w:eastAsia="lt-LT"/>
        </w:rPr>
        <w:t xml:space="preserve"> </w:t>
      </w:r>
      <w:r w:rsidR="00C60EAF">
        <w:rPr>
          <w:rFonts w:eastAsia="Times New Roman" w:cs="Times New Roman"/>
          <w:bCs/>
          <w:sz w:val="22"/>
          <w:szCs w:val="22"/>
          <w:lang w:eastAsia="lt-LT"/>
        </w:rPr>
        <w:t>Tiekėjas</w:t>
      </w:r>
      <w:r w:rsidRPr="00D24D91">
        <w:rPr>
          <w:rFonts w:eastAsia="Times New Roman" w:cs="Times New Roman"/>
          <w:bCs/>
          <w:sz w:val="22"/>
          <w:szCs w:val="22"/>
          <w:lang w:eastAsia="lt-LT"/>
        </w:rPr>
        <w:t>)</w:t>
      </w:r>
      <w:r w:rsidRPr="00D24D91">
        <w:rPr>
          <w:rFonts w:eastAsia="Times New Roman" w:cs="Times New Roman"/>
          <w:sz w:val="22"/>
          <w:szCs w:val="22"/>
          <w:lang w:eastAsia="lt-LT"/>
        </w:rPr>
        <w:t xml:space="preserve">, toliau kartu šioje sutartyje vadinamos „Šalimis“, o kiekviena atskirai – „Šalimi“, vadovaudamosi </w:t>
      </w:r>
      <w:r w:rsidR="008D27B5">
        <w:rPr>
          <w:rFonts w:eastAsia="Times New Roman" w:cs="Times New Roman"/>
          <w:sz w:val="22"/>
          <w:szCs w:val="22"/>
          <w:lang w:eastAsia="lt-LT"/>
        </w:rPr>
        <w:t>Pirkėjo</w:t>
      </w:r>
      <w:r w:rsidRPr="00D24D91">
        <w:rPr>
          <w:rFonts w:eastAsia="Times New Roman" w:cs="Times New Roman"/>
          <w:sz w:val="22"/>
          <w:szCs w:val="22"/>
          <w:lang w:eastAsia="lt-LT"/>
        </w:rPr>
        <w:t xml:space="preserve"> vykdyto viešojo pirkimo supaprastinto atviro konkurso būdu „</w:t>
      </w:r>
      <w:r w:rsidR="00C60EAF">
        <w:rPr>
          <w:rFonts w:eastAsia="Times New Roman" w:cs="Times New Roman"/>
          <w:sz w:val="22"/>
          <w:szCs w:val="22"/>
          <w:lang w:eastAsia="lt-LT"/>
        </w:rPr>
        <w:t xml:space="preserve">Nuotolinio atsiskaitomųjų (įvadinių) šilumos apskaitos prietaisų nuskaitymo </w:t>
      </w:r>
      <w:r w:rsidR="00F238AB">
        <w:rPr>
          <w:rFonts w:eastAsia="Times New Roman" w:cs="Times New Roman"/>
          <w:sz w:val="22"/>
          <w:szCs w:val="22"/>
          <w:lang w:eastAsia="lt-LT"/>
        </w:rPr>
        <w:t xml:space="preserve">sistemos </w:t>
      </w:r>
      <w:r w:rsidR="00C60EAF">
        <w:rPr>
          <w:rFonts w:eastAsia="Times New Roman" w:cs="Times New Roman"/>
          <w:sz w:val="22"/>
          <w:szCs w:val="22"/>
          <w:lang w:eastAsia="lt-LT"/>
        </w:rPr>
        <w:t>projektavimas ir įdiegimas 25-01</w:t>
      </w:r>
      <w:r w:rsidRPr="00D24D91">
        <w:rPr>
          <w:rFonts w:eastAsia="Times New Roman" w:cs="Times New Roman"/>
          <w:sz w:val="22"/>
          <w:szCs w:val="22"/>
          <w:lang w:eastAsia="lt-LT"/>
        </w:rPr>
        <w:t xml:space="preserve">“ (toliau – Pirkimas) dokumentais ir rezultatais, susitarė ir sudarė šią </w:t>
      </w:r>
      <w:r w:rsidR="00F238AB">
        <w:rPr>
          <w:rFonts w:eastAsia="Times New Roman" w:cs="Times New Roman"/>
          <w:sz w:val="22"/>
          <w:szCs w:val="22"/>
          <w:lang w:eastAsia="lt-LT"/>
        </w:rPr>
        <w:t>viešojo p</w:t>
      </w:r>
      <w:r w:rsidR="008D27B5">
        <w:rPr>
          <w:rFonts w:eastAsia="Times New Roman" w:cs="Times New Roman"/>
          <w:sz w:val="22"/>
          <w:szCs w:val="22"/>
          <w:lang w:eastAsia="lt-LT"/>
        </w:rPr>
        <w:t>irkimo</w:t>
      </w:r>
      <w:r w:rsidRPr="00D24D91">
        <w:rPr>
          <w:rFonts w:eastAsia="Times New Roman" w:cs="Times New Roman"/>
          <w:sz w:val="22"/>
          <w:szCs w:val="22"/>
          <w:lang w:eastAsia="lt-LT"/>
        </w:rPr>
        <w:t xml:space="preserve"> sutartį (toliau - Sutartis):</w:t>
      </w:r>
    </w:p>
    <w:p w14:paraId="5194658E" w14:textId="77777777" w:rsidR="009B6596" w:rsidRPr="00D24D91" w:rsidRDefault="009B6596" w:rsidP="00D24D91">
      <w:pPr>
        <w:spacing w:after="0" w:line="240" w:lineRule="auto"/>
        <w:jc w:val="both"/>
        <w:rPr>
          <w:rFonts w:eastAsia="Times New Roman" w:cs="Times New Roman"/>
          <w:sz w:val="22"/>
          <w:szCs w:val="22"/>
          <w:lang w:eastAsia="lt-LT"/>
        </w:rPr>
      </w:pPr>
    </w:p>
    <w:p w14:paraId="4508D0DA" w14:textId="53888C32" w:rsidR="009B6596" w:rsidRPr="00724E87" w:rsidRDefault="009B6596" w:rsidP="00724E87">
      <w:pPr>
        <w:pStyle w:val="Sraopastraipa"/>
        <w:numPr>
          <w:ilvl w:val="0"/>
          <w:numId w:val="6"/>
        </w:numPr>
        <w:spacing w:after="0" w:line="240" w:lineRule="auto"/>
        <w:jc w:val="center"/>
        <w:rPr>
          <w:rFonts w:eastAsia="Times New Roman" w:cs="Times New Roman"/>
          <w:b/>
          <w:sz w:val="22"/>
          <w:szCs w:val="22"/>
          <w:lang w:eastAsia="lt-LT"/>
        </w:rPr>
      </w:pPr>
      <w:r w:rsidRPr="00724E87">
        <w:rPr>
          <w:rFonts w:eastAsia="Times New Roman" w:cs="Times New Roman"/>
          <w:b/>
          <w:sz w:val="22"/>
          <w:szCs w:val="22"/>
          <w:lang w:eastAsia="lt-LT"/>
        </w:rPr>
        <w:t>Sutarties dalykas</w:t>
      </w:r>
    </w:p>
    <w:p w14:paraId="7417E3BC" w14:textId="77777777" w:rsidR="00724E87" w:rsidRPr="00724E87" w:rsidRDefault="00724E87" w:rsidP="00724E87">
      <w:pPr>
        <w:spacing w:after="0" w:line="240" w:lineRule="auto"/>
        <w:jc w:val="center"/>
        <w:rPr>
          <w:rFonts w:eastAsia="Times New Roman" w:cs="Times New Roman"/>
          <w:b/>
          <w:sz w:val="22"/>
          <w:szCs w:val="22"/>
          <w:lang w:eastAsia="lt-LT"/>
        </w:rPr>
      </w:pPr>
    </w:p>
    <w:p w14:paraId="21A88DC1" w14:textId="56459296" w:rsidR="00424CAD" w:rsidRDefault="00724E87" w:rsidP="00424CAD">
      <w:pPr>
        <w:pStyle w:val="Sraopastraipa"/>
        <w:numPr>
          <w:ilvl w:val="1"/>
          <w:numId w:val="3"/>
        </w:numPr>
        <w:spacing w:after="0" w:line="240" w:lineRule="auto"/>
        <w:ind w:left="0" w:firstLine="709"/>
        <w:jc w:val="both"/>
        <w:rPr>
          <w:rFonts w:eastAsia="Times New Roman" w:cs="Times New Roman"/>
          <w:sz w:val="22"/>
          <w:szCs w:val="22"/>
          <w:lang w:eastAsia="lt-LT"/>
        </w:rPr>
      </w:pPr>
      <w:r>
        <w:rPr>
          <w:rFonts w:eastAsia="Times New Roman" w:cs="Times New Roman"/>
          <w:sz w:val="22"/>
          <w:szCs w:val="22"/>
          <w:lang w:eastAsia="lt-LT"/>
        </w:rPr>
        <w:t>Ti</w:t>
      </w:r>
      <w:r w:rsidR="00424CAD" w:rsidRPr="00424CAD">
        <w:rPr>
          <w:rFonts w:eastAsia="Times New Roman" w:cs="Times New Roman"/>
          <w:sz w:val="22"/>
          <w:szCs w:val="22"/>
          <w:lang w:eastAsia="lt-LT"/>
        </w:rPr>
        <w:t>ekėjas įsipareigoja Sutartyje nustatyta tvarka ir sąlygomis</w:t>
      </w:r>
      <w:r>
        <w:rPr>
          <w:rFonts w:eastAsia="Times New Roman" w:cs="Times New Roman"/>
          <w:sz w:val="22"/>
          <w:szCs w:val="22"/>
          <w:lang w:eastAsia="lt-LT"/>
        </w:rPr>
        <w:t xml:space="preserve"> </w:t>
      </w:r>
      <w:r w:rsidR="00F238AB">
        <w:rPr>
          <w:rFonts w:eastAsia="Times New Roman" w:cs="Times New Roman"/>
          <w:sz w:val="22"/>
          <w:szCs w:val="22"/>
          <w:lang w:eastAsia="lt-LT"/>
        </w:rPr>
        <w:t xml:space="preserve">suprojektuoti, </w:t>
      </w:r>
      <w:r>
        <w:rPr>
          <w:rFonts w:eastAsia="Times New Roman" w:cs="Times New Roman"/>
          <w:sz w:val="22"/>
          <w:szCs w:val="22"/>
          <w:lang w:eastAsia="lt-LT"/>
        </w:rPr>
        <w:t>ir</w:t>
      </w:r>
      <w:r w:rsidR="00424CAD" w:rsidRPr="00424CAD">
        <w:rPr>
          <w:rFonts w:eastAsia="Times New Roman" w:cs="Times New Roman"/>
          <w:sz w:val="22"/>
          <w:szCs w:val="22"/>
          <w:lang w:eastAsia="lt-LT"/>
        </w:rPr>
        <w:t xml:space="preserve"> </w:t>
      </w:r>
      <w:r>
        <w:rPr>
          <w:rFonts w:eastAsia="Times New Roman" w:cs="Times New Roman"/>
          <w:sz w:val="22"/>
          <w:szCs w:val="22"/>
          <w:lang w:eastAsia="lt-LT"/>
        </w:rPr>
        <w:t xml:space="preserve">įdiegti </w:t>
      </w:r>
      <w:r w:rsidRPr="00724E87">
        <w:rPr>
          <w:sz w:val="22"/>
          <w:szCs w:val="22"/>
        </w:rPr>
        <w:t xml:space="preserve">atsiskaitomųjų (įvadinių) šilumos apskaitos prietaisų, termofikacinio vandens papildymo skaitiklių duomenų </w:t>
      </w:r>
      <w:r w:rsidR="003A47C3">
        <w:rPr>
          <w:sz w:val="22"/>
          <w:szCs w:val="22"/>
        </w:rPr>
        <w:t xml:space="preserve">nuotolinio </w:t>
      </w:r>
      <w:r w:rsidRPr="00724E87">
        <w:rPr>
          <w:sz w:val="22"/>
          <w:szCs w:val="22"/>
        </w:rPr>
        <w:t>nuskaitymo, surinkimo ir perdavimo sistem</w:t>
      </w:r>
      <w:r>
        <w:rPr>
          <w:sz w:val="22"/>
          <w:szCs w:val="22"/>
        </w:rPr>
        <w:t>ą</w:t>
      </w:r>
      <w:r w:rsidR="00424CAD" w:rsidRPr="00424CAD">
        <w:rPr>
          <w:rFonts w:eastAsia="Times New Roman" w:cs="Times New Roman"/>
          <w:sz w:val="22"/>
          <w:szCs w:val="22"/>
          <w:lang w:eastAsia="lt-LT"/>
        </w:rPr>
        <w:t xml:space="preserve"> (toliau – </w:t>
      </w:r>
      <w:r>
        <w:rPr>
          <w:rFonts w:eastAsia="Times New Roman" w:cs="Times New Roman"/>
          <w:sz w:val="22"/>
          <w:szCs w:val="22"/>
          <w:lang w:eastAsia="lt-LT"/>
        </w:rPr>
        <w:t>Sistema</w:t>
      </w:r>
      <w:r w:rsidR="00424CAD" w:rsidRPr="00424CAD">
        <w:rPr>
          <w:rFonts w:eastAsia="Times New Roman" w:cs="Times New Roman"/>
          <w:sz w:val="22"/>
          <w:szCs w:val="22"/>
          <w:lang w:eastAsia="lt-LT"/>
        </w:rPr>
        <w:t xml:space="preserve">), </w:t>
      </w:r>
      <w:r w:rsidRPr="00724E87">
        <w:rPr>
          <w:sz w:val="22"/>
          <w:szCs w:val="22"/>
        </w:rPr>
        <w:t>Sistem</w:t>
      </w:r>
      <w:r w:rsidR="006410EC">
        <w:rPr>
          <w:sz w:val="22"/>
          <w:szCs w:val="22"/>
        </w:rPr>
        <w:t>ą</w:t>
      </w:r>
      <w:r w:rsidRPr="00724E87">
        <w:rPr>
          <w:sz w:val="22"/>
          <w:szCs w:val="22"/>
        </w:rPr>
        <w:t xml:space="preserve"> prižiūr</w:t>
      </w:r>
      <w:r w:rsidR="006410EC">
        <w:rPr>
          <w:sz w:val="22"/>
          <w:szCs w:val="22"/>
        </w:rPr>
        <w:t>ėti</w:t>
      </w:r>
      <w:r w:rsidRPr="00724E87">
        <w:rPr>
          <w:sz w:val="22"/>
          <w:szCs w:val="22"/>
        </w:rPr>
        <w:t xml:space="preserve"> ir užtikrin</w:t>
      </w:r>
      <w:r w:rsidR="006410EC">
        <w:rPr>
          <w:sz w:val="22"/>
          <w:szCs w:val="22"/>
        </w:rPr>
        <w:t>ti jos veikimą</w:t>
      </w:r>
      <w:r w:rsidRPr="00724E87">
        <w:rPr>
          <w:sz w:val="22"/>
          <w:szCs w:val="22"/>
        </w:rPr>
        <w:t xml:space="preserve"> (toliau – Sistemos priežiūros paslaugos)</w:t>
      </w:r>
      <w:r>
        <w:rPr>
          <w:sz w:val="22"/>
          <w:szCs w:val="22"/>
        </w:rPr>
        <w:t>,</w:t>
      </w:r>
      <w:r w:rsidRPr="00424CAD">
        <w:rPr>
          <w:rFonts w:eastAsia="Times New Roman" w:cs="Times New Roman"/>
          <w:sz w:val="22"/>
          <w:szCs w:val="22"/>
          <w:lang w:eastAsia="lt-LT"/>
        </w:rPr>
        <w:t xml:space="preserve"> </w:t>
      </w:r>
      <w:r w:rsidR="00424CAD" w:rsidRPr="00424CAD">
        <w:rPr>
          <w:rFonts w:eastAsia="Times New Roman" w:cs="Times New Roman"/>
          <w:sz w:val="22"/>
          <w:szCs w:val="22"/>
          <w:lang w:eastAsia="lt-LT"/>
        </w:rPr>
        <w:t xml:space="preserve">o </w:t>
      </w:r>
      <w:r>
        <w:rPr>
          <w:rFonts w:eastAsia="Times New Roman" w:cs="Times New Roman"/>
          <w:sz w:val="22"/>
          <w:szCs w:val="22"/>
          <w:lang w:eastAsia="lt-LT"/>
        </w:rPr>
        <w:t>Pirkėjas</w:t>
      </w:r>
      <w:r w:rsidR="00424CAD" w:rsidRPr="00424CAD">
        <w:rPr>
          <w:rFonts w:eastAsia="Times New Roman" w:cs="Times New Roman"/>
          <w:sz w:val="22"/>
          <w:szCs w:val="22"/>
          <w:lang w:eastAsia="lt-LT"/>
        </w:rPr>
        <w:t xml:space="preserve"> įsipareigoja </w:t>
      </w:r>
      <w:r w:rsidR="002464A4">
        <w:rPr>
          <w:rFonts w:eastAsia="Times New Roman" w:cs="Times New Roman"/>
          <w:sz w:val="22"/>
          <w:szCs w:val="22"/>
          <w:lang w:eastAsia="lt-LT"/>
        </w:rPr>
        <w:t xml:space="preserve">už </w:t>
      </w:r>
      <w:r w:rsidR="006410EC">
        <w:rPr>
          <w:rFonts w:eastAsia="Times New Roman" w:cs="Times New Roman"/>
          <w:sz w:val="22"/>
          <w:szCs w:val="22"/>
          <w:lang w:eastAsia="lt-LT"/>
        </w:rPr>
        <w:t>p</w:t>
      </w:r>
      <w:r w:rsidR="002E3BE7">
        <w:rPr>
          <w:rFonts w:eastAsia="Times New Roman" w:cs="Times New Roman"/>
          <w:sz w:val="22"/>
          <w:szCs w:val="22"/>
          <w:lang w:eastAsia="lt-LT"/>
        </w:rPr>
        <w:t>rekes</w:t>
      </w:r>
      <w:r w:rsidR="006410EC">
        <w:rPr>
          <w:rFonts w:eastAsia="Times New Roman" w:cs="Times New Roman"/>
          <w:sz w:val="22"/>
          <w:szCs w:val="22"/>
          <w:lang w:eastAsia="lt-LT"/>
        </w:rPr>
        <w:t xml:space="preserve"> ir suteiktas</w:t>
      </w:r>
      <w:r w:rsidR="002E3BE7">
        <w:rPr>
          <w:rFonts w:eastAsia="Times New Roman" w:cs="Times New Roman"/>
          <w:sz w:val="22"/>
          <w:szCs w:val="22"/>
          <w:lang w:eastAsia="lt-LT"/>
        </w:rPr>
        <w:t xml:space="preserve"> </w:t>
      </w:r>
      <w:r w:rsidR="006410EC">
        <w:rPr>
          <w:rFonts w:eastAsia="Times New Roman" w:cs="Times New Roman"/>
          <w:sz w:val="22"/>
          <w:szCs w:val="22"/>
          <w:lang w:eastAsia="lt-LT"/>
        </w:rPr>
        <w:t>p</w:t>
      </w:r>
      <w:r w:rsidR="00424CAD" w:rsidRPr="00424CAD">
        <w:rPr>
          <w:rFonts w:eastAsia="Times New Roman" w:cs="Times New Roman"/>
          <w:sz w:val="22"/>
          <w:szCs w:val="22"/>
          <w:lang w:eastAsia="lt-LT"/>
        </w:rPr>
        <w:t>aslaug</w:t>
      </w:r>
      <w:r w:rsidR="004B6897">
        <w:rPr>
          <w:rFonts w:eastAsia="Times New Roman" w:cs="Times New Roman"/>
          <w:sz w:val="22"/>
          <w:szCs w:val="22"/>
          <w:lang w:eastAsia="lt-LT"/>
        </w:rPr>
        <w:t>as</w:t>
      </w:r>
      <w:r w:rsidR="00424CAD" w:rsidRPr="00424CAD">
        <w:rPr>
          <w:rFonts w:eastAsia="Times New Roman" w:cs="Times New Roman"/>
          <w:sz w:val="22"/>
          <w:szCs w:val="22"/>
          <w:lang w:eastAsia="lt-LT"/>
        </w:rPr>
        <w:t xml:space="preserve"> sumokėti Sutartyje nustatyta tvarka.</w:t>
      </w:r>
      <w:r w:rsidR="00A3406D">
        <w:rPr>
          <w:rFonts w:eastAsia="Times New Roman" w:cs="Times New Roman"/>
          <w:sz w:val="22"/>
          <w:szCs w:val="22"/>
          <w:lang w:eastAsia="lt-LT"/>
        </w:rPr>
        <w:t xml:space="preserve"> </w:t>
      </w:r>
    </w:p>
    <w:p w14:paraId="5A52EB78" w14:textId="353099DC" w:rsidR="009B6596" w:rsidRPr="00424CAD" w:rsidRDefault="00724E87" w:rsidP="00424CAD">
      <w:pPr>
        <w:pStyle w:val="Sraopastraipa"/>
        <w:numPr>
          <w:ilvl w:val="1"/>
          <w:numId w:val="3"/>
        </w:numPr>
        <w:spacing w:after="0" w:line="240" w:lineRule="auto"/>
        <w:ind w:left="0" w:firstLine="709"/>
        <w:jc w:val="both"/>
        <w:rPr>
          <w:rFonts w:eastAsia="Times New Roman" w:cs="Times New Roman"/>
          <w:sz w:val="22"/>
          <w:szCs w:val="22"/>
          <w:lang w:eastAsia="lt-LT"/>
        </w:rPr>
      </w:pPr>
      <w:r>
        <w:rPr>
          <w:rFonts w:eastAsia="Times New Roman" w:cs="Times New Roman"/>
          <w:sz w:val="22"/>
          <w:szCs w:val="22"/>
          <w:lang w:eastAsia="lt-LT"/>
        </w:rPr>
        <w:t>Pirkimo objekto detalus aprašymas ir</w:t>
      </w:r>
      <w:r w:rsidR="009B6596" w:rsidRPr="00424CAD">
        <w:rPr>
          <w:rFonts w:eastAsia="Times New Roman" w:cs="Times New Roman"/>
          <w:sz w:val="22"/>
          <w:szCs w:val="22"/>
          <w:lang w:eastAsia="lt-LT"/>
        </w:rPr>
        <w:t xml:space="preserve"> reikalavimai </w:t>
      </w:r>
      <w:r w:rsidR="008D27B5">
        <w:rPr>
          <w:rFonts w:eastAsia="Times New Roman" w:cs="Times New Roman"/>
          <w:sz w:val="22"/>
          <w:szCs w:val="22"/>
          <w:lang w:eastAsia="lt-LT"/>
        </w:rPr>
        <w:t>nurodyti</w:t>
      </w:r>
      <w:r w:rsidR="009B6596" w:rsidRPr="00424CAD">
        <w:rPr>
          <w:rFonts w:eastAsia="Times New Roman" w:cs="Times New Roman"/>
          <w:sz w:val="22"/>
          <w:szCs w:val="22"/>
          <w:lang w:eastAsia="lt-LT"/>
        </w:rPr>
        <w:t xml:space="preserve"> </w:t>
      </w:r>
      <w:r w:rsidR="00424CAD">
        <w:rPr>
          <w:rFonts w:eastAsia="Times New Roman" w:cs="Times New Roman"/>
          <w:sz w:val="22"/>
          <w:szCs w:val="22"/>
          <w:lang w:eastAsia="lt-LT"/>
        </w:rPr>
        <w:t>Sutarties</w:t>
      </w:r>
      <w:r w:rsidR="009B6596" w:rsidRPr="00424CAD">
        <w:rPr>
          <w:rFonts w:eastAsia="Times New Roman" w:cs="Times New Roman"/>
          <w:sz w:val="22"/>
          <w:szCs w:val="22"/>
          <w:lang w:eastAsia="lt-LT"/>
        </w:rPr>
        <w:t xml:space="preserve"> 1 priede „</w:t>
      </w:r>
      <w:r w:rsidR="00D754A0" w:rsidRPr="00424CAD">
        <w:rPr>
          <w:rFonts w:eastAsia="Times New Roman" w:cs="Times New Roman"/>
          <w:sz w:val="22"/>
          <w:szCs w:val="22"/>
          <w:lang w:eastAsia="lt-LT"/>
        </w:rPr>
        <w:t>Techninė</w:t>
      </w:r>
      <w:r w:rsidR="009B6596" w:rsidRPr="00424CAD">
        <w:rPr>
          <w:rFonts w:eastAsia="Times New Roman" w:cs="Times New Roman"/>
          <w:sz w:val="22"/>
          <w:szCs w:val="22"/>
          <w:lang w:eastAsia="lt-LT"/>
        </w:rPr>
        <w:t xml:space="preserve"> specifikacija“.</w:t>
      </w:r>
    </w:p>
    <w:p w14:paraId="3A2049F0" w14:textId="77777777" w:rsidR="009B6596" w:rsidRPr="00D24D91" w:rsidRDefault="009B6596" w:rsidP="00D24D91">
      <w:pPr>
        <w:spacing w:after="0" w:line="240" w:lineRule="auto"/>
        <w:jc w:val="both"/>
        <w:rPr>
          <w:rFonts w:eastAsia="Times New Roman" w:cs="Times New Roman"/>
          <w:sz w:val="22"/>
          <w:szCs w:val="22"/>
          <w:lang w:eastAsia="lt-LT"/>
        </w:rPr>
      </w:pPr>
    </w:p>
    <w:p w14:paraId="03C152E2" w14:textId="77777777" w:rsidR="009B6596" w:rsidRPr="00D24D91" w:rsidRDefault="009B6596" w:rsidP="00D24D91">
      <w:pPr>
        <w:spacing w:after="0" w:line="240" w:lineRule="auto"/>
        <w:jc w:val="center"/>
        <w:outlineLvl w:val="0"/>
        <w:rPr>
          <w:rFonts w:eastAsia="Times New Roman" w:cs="Times New Roman"/>
          <w:b/>
          <w:sz w:val="22"/>
          <w:szCs w:val="22"/>
          <w:lang w:eastAsia="lt-LT"/>
        </w:rPr>
      </w:pPr>
      <w:r w:rsidRPr="00D24D91">
        <w:rPr>
          <w:rFonts w:eastAsia="Times New Roman" w:cs="Times New Roman"/>
          <w:b/>
          <w:sz w:val="22"/>
          <w:szCs w:val="22"/>
          <w:lang w:eastAsia="lt-LT"/>
        </w:rPr>
        <w:t xml:space="preserve">2. </w:t>
      </w:r>
      <w:r w:rsidRPr="0014190A">
        <w:rPr>
          <w:rFonts w:eastAsia="Times New Roman" w:cs="Times New Roman"/>
          <w:b/>
          <w:sz w:val="22"/>
          <w:szCs w:val="22"/>
          <w:lang w:eastAsia="lt-LT"/>
        </w:rPr>
        <w:t>Sutarties galiojimas, vykdymo pradžia, trukmė ir terminai</w:t>
      </w:r>
    </w:p>
    <w:p w14:paraId="2A9561A6" w14:textId="77777777" w:rsidR="009B6596" w:rsidRPr="00D24D91" w:rsidRDefault="009B6596" w:rsidP="00D24D91">
      <w:pPr>
        <w:spacing w:after="0" w:line="240" w:lineRule="auto"/>
        <w:jc w:val="center"/>
        <w:outlineLvl w:val="0"/>
        <w:rPr>
          <w:rFonts w:eastAsia="Times New Roman" w:cs="Times New Roman"/>
          <w:b/>
          <w:sz w:val="22"/>
          <w:szCs w:val="22"/>
          <w:lang w:eastAsia="lt-LT"/>
        </w:rPr>
      </w:pPr>
    </w:p>
    <w:p w14:paraId="3FCFE3F6" w14:textId="461567D9" w:rsidR="009B6596" w:rsidRDefault="009B6596" w:rsidP="00D24D91">
      <w:pPr>
        <w:tabs>
          <w:tab w:val="left" w:pos="709"/>
        </w:tabs>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ab/>
        <w:t xml:space="preserve">2.1. </w:t>
      </w:r>
      <w:r w:rsidR="002D2413">
        <w:rPr>
          <w:rFonts w:eastAsia="Times New Roman" w:cs="Times New Roman"/>
          <w:sz w:val="22"/>
          <w:szCs w:val="22"/>
          <w:lang w:eastAsia="lt-LT"/>
        </w:rPr>
        <w:t xml:space="preserve">Sistemos suprojektavimo ir įdiegimo </w:t>
      </w:r>
      <w:r w:rsidR="002E3BE7">
        <w:rPr>
          <w:rFonts w:eastAsia="Times New Roman" w:cs="Times New Roman"/>
          <w:sz w:val="22"/>
          <w:szCs w:val="22"/>
          <w:lang w:eastAsia="lt-LT"/>
        </w:rPr>
        <w:t xml:space="preserve">terminas </w:t>
      </w:r>
      <w:r w:rsidRPr="00D24D91">
        <w:rPr>
          <w:rFonts w:eastAsia="Times New Roman" w:cs="Times New Roman"/>
          <w:sz w:val="22"/>
          <w:szCs w:val="22"/>
          <w:lang w:eastAsia="lt-LT"/>
        </w:rPr>
        <w:t xml:space="preserve">– </w:t>
      </w:r>
      <w:r w:rsidR="002E3BE7">
        <w:rPr>
          <w:rFonts w:eastAsia="Times New Roman" w:cs="Times New Roman"/>
          <w:sz w:val="22"/>
          <w:szCs w:val="22"/>
          <w:lang w:eastAsia="lt-LT"/>
        </w:rPr>
        <w:t>7</w:t>
      </w:r>
      <w:r w:rsidRPr="00D24D91">
        <w:rPr>
          <w:rFonts w:eastAsia="Times New Roman" w:cs="Times New Roman"/>
          <w:sz w:val="22"/>
          <w:szCs w:val="22"/>
          <w:lang w:eastAsia="lt-LT"/>
        </w:rPr>
        <w:t xml:space="preserve"> (</w:t>
      </w:r>
      <w:r w:rsidR="002E3BE7">
        <w:rPr>
          <w:rFonts w:eastAsia="Times New Roman" w:cs="Times New Roman"/>
          <w:sz w:val="22"/>
          <w:szCs w:val="22"/>
          <w:lang w:eastAsia="lt-LT"/>
        </w:rPr>
        <w:t>septyni</w:t>
      </w:r>
      <w:r w:rsidR="001A72BE">
        <w:rPr>
          <w:rFonts w:eastAsia="Times New Roman" w:cs="Times New Roman"/>
          <w:sz w:val="22"/>
          <w:szCs w:val="22"/>
          <w:lang w:eastAsia="lt-LT"/>
        </w:rPr>
        <w:t>) mėnesi</w:t>
      </w:r>
      <w:r w:rsidR="002E3BE7">
        <w:rPr>
          <w:rFonts w:eastAsia="Times New Roman" w:cs="Times New Roman"/>
          <w:sz w:val="22"/>
          <w:szCs w:val="22"/>
          <w:lang w:eastAsia="lt-LT"/>
        </w:rPr>
        <w:t>ai</w:t>
      </w:r>
      <w:r w:rsidRPr="00D24D91">
        <w:rPr>
          <w:rFonts w:eastAsia="Times New Roman" w:cs="Times New Roman"/>
          <w:sz w:val="22"/>
          <w:szCs w:val="22"/>
          <w:lang w:eastAsia="lt-LT"/>
        </w:rPr>
        <w:t xml:space="preserve"> </w:t>
      </w:r>
      <w:r w:rsidR="002E3BE7">
        <w:rPr>
          <w:rFonts w:eastAsia="Times New Roman" w:cs="Times New Roman"/>
          <w:sz w:val="22"/>
          <w:szCs w:val="22"/>
          <w:lang w:eastAsia="lt-LT"/>
        </w:rPr>
        <w:t>nuo</w:t>
      </w:r>
      <w:r w:rsidRPr="00D24D91">
        <w:rPr>
          <w:rFonts w:eastAsia="Times New Roman" w:cs="Times New Roman"/>
          <w:sz w:val="22"/>
          <w:szCs w:val="22"/>
          <w:lang w:eastAsia="lt-LT"/>
        </w:rPr>
        <w:t xml:space="preserve"> Sutarties įsigaliojimo dienos. </w:t>
      </w:r>
    </w:p>
    <w:p w14:paraId="14B4AF70" w14:textId="6299E6B9" w:rsidR="002E3BE7" w:rsidRDefault="002E3BE7" w:rsidP="002E3BE7">
      <w:pPr>
        <w:tabs>
          <w:tab w:val="left" w:pos="709"/>
        </w:tabs>
        <w:spacing w:after="0" w:line="240" w:lineRule="auto"/>
        <w:ind w:firstLine="709"/>
        <w:jc w:val="both"/>
        <w:rPr>
          <w:rFonts w:eastAsia="Times New Roman" w:cs="Times New Roman"/>
          <w:sz w:val="22"/>
          <w:szCs w:val="22"/>
          <w:lang w:eastAsia="lt-LT"/>
        </w:rPr>
      </w:pPr>
      <w:r>
        <w:rPr>
          <w:rFonts w:eastAsia="Times New Roman" w:cs="Times New Roman"/>
          <w:sz w:val="22"/>
          <w:szCs w:val="22"/>
          <w:lang w:eastAsia="lt-LT"/>
        </w:rPr>
        <w:t>2.2. Sistemos priežiūros paslaug</w:t>
      </w:r>
      <w:r w:rsidR="002D2413">
        <w:rPr>
          <w:rFonts w:eastAsia="Times New Roman" w:cs="Times New Roman"/>
          <w:sz w:val="22"/>
          <w:szCs w:val="22"/>
          <w:lang w:eastAsia="lt-LT"/>
        </w:rPr>
        <w:t>ų</w:t>
      </w:r>
      <w:r>
        <w:rPr>
          <w:rFonts w:eastAsia="Times New Roman" w:cs="Times New Roman"/>
          <w:sz w:val="22"/>
          <w:szCs w:val="22"/>
          <w:lang w:eastAsia="lt-LT"/>
        </w:rPr>
        <w:t xml:space="preserve"> teikimo terminas – 36 (trisdešimt šeši) mėnesiai nuo Sistemos įdiegimo.</w:t>
      </w:r>
    </w:p>
    <w:p w14:paraId="25693939" w14:textId="6083E174" w:rsidR="006C40F1" w:rsidRPr="00D24D91" w:rsidRDefault="006C40F1" w:rsidP="006C40F1">
      <w:pPr>
        <w:spacing w:after="0" w:line="240" w:lineRule="auto"/>
        <w:ind w:firstLine="709"/>
        <w:jc w:val="both"/>
        <w:rPr>
          <w:rFonts w:eastAsia="Times New Roman" w:cs="Times New Roman"/>
          <w:sz w:val="22"/>
          <w:szCs w:val="22"/>
          <w:lang w:eastAsia="lt-LT"/>
        </w:rPr>
      </w:pPr>
      <w:r>
        <w:rPr>
          <w:sz w:val="22"/>
        </w:rPr>
        <w:t>2.</w:t>
      </w:r>
      <w:r w:rsidR="002E3BE7">
        <w:rPr>
          <w:sz w:val="22"/>
        </w:rPr>
        <w:t>3</w:t>
      </w:r>
      <w:r>
        <w:rPr>
          <w:sz w:val="22"/>
        </w:rPr>
        <w:t xml:space="preserve">. </w:t>
      </w:r>
      <w:r w:rsidRPr="00F97352">
        <w:rPr>
          <w:sz w:val="22"/>
        </w:rPr>
        <w:t xml:space="preserve">Sutartis </w:t>
      </w:r>
      <w:r w:rsidRPr="00D24D91">
        <w:rPr>
          <w:rFonts w:eastAsia="Times New Roman" w:cs="Times New Roman"/>
          <w:sz w:val="22"/>
          <w:szCs w:val="22"/>
          <w:lang w:eastAsia="lt-LT"/>
        </w:rPr>
        <w:t xml:space="preserve">įsigalioja kai ją pasirašo abi Šalys ir </w:t>
      </w:r>
      <w:r w:rsidR="002E3BE7">
        <w:rPr>
          <w:rFonts w:eastAsia="Times New Roman" w:cs="Times New Roman"/>
          <w:sz w:val="22"/>
          <w:szCs w:val="22"/>
          <w:lang w:eastAsia="lt-LT"/>
        </w:rPr>
        <w:t>Tiekėjas</w:t>
      </w:r>
      <w:r w:rsidRPr="00D24D91">
        <w:rPr>
          <w:rFonts w:eastAsia="Times New Roman" w:cs="Times New Roman"/>
          <w:sz w:val="22"/>
          <w:szCs w:val="22"/>
          <w:lang w:eastAsia="lt-LT"/>
        </w:rPr>
        <w:t xml:space="preserve"> pateikia Sutarties įvykdymo užtikrinimą</w:t>
      </w:r>
      <w:r w:rsidR="0014190A">
        <w:rPr>
          <w:rFonts w:eastAsia="Times New Roman" w:cs="Times New Roman"/>
          <w:sz w:val="22"/>
          <w:szCs w:val="22"/>
          <w:lang w:eastAsia="lt-LT"/>
        </w:rPr>
        <w:t>.</w:t>
      </w:r>
      <w:r w:rsidRPr="00F97352">
        <w:rPr>
          <w:sz w:val="22"/>
        </w:rPr>
        <w:t xml:space="preserve"> </w:t>
      </w:r>
    </w:p>
    <w:p w14:paraId="50C505EA" w14:textId="77777777" w:rsidR="009B6596" w:rsidRPr="00D24D91" w:rsidRDefault="009B6596" w:rsidP="00D24D91">
      <w:pPr>
        <w:spacing w:after="0" w:line="240" w:lineRule="auto"/>
        <w:jc w:val="center"/>
        <w:rPr>
          <w:rFonts w:eastAsia="Times New Roman" w:cs="Times New Roman"/>
          <w:b/>
          <w:sz w:val="22"/>
          <w:szCs w:val="22"/>
          <w:lang w:eastAsia="lt-LT"/>
        </w:rPr>
      </w:pPr>
    </w:p>
    <w:p w14:paraId="3180C36A" w14:textId="77777777" w:rsidR="009B6596" w:rsidRPr="00D24D91" w:rsidRDefault="009B6596" w:rsidP="00D24D91">
      <w:pPr>
        <w:widowControl w:val="0"/>
        <w:spacing w:after="0" w:line="240" w:lineRule="auto"/>
        <w:jc w:val="center"/>
        <w:rPr>
          <w:rFonts w:eastAsia="Times New Roman" w:cs="Times New Roman"/>
          <w:b/>
          <w:sz w:val="22"/>
          <w:szCs w:val="22"/>
          <w:lang w:eastAsia="lt-LT"/>
        </w:rPr>
      </w:pPr>
      <w:r w:rsidRPr="00D24D91">
        <w:rPr>
          <w:rFonts w:eastAsia="Times New Roman" w:cs="Times New Roman"/>
          <w:b/>
          <w:sz w:val="22"/>
          <w:szCs w:val="22"/>
          <w:lang w:eastAsia="lt-LT"/>
        </w:rPr>
        <w:t>3. Sutarties kaina (kainodaros taisyklės) ir mokėjimo sąlygos</w:t>
      </w:r>
    </w:p>
    <w:p w14:paraId="33D59871" w14:textId="77777777" w:rsidR="007C7AC1" w:rsidRPr="00D24D91" w:rsidRDefault="007C7AC1" w:rsidP="00D24D91">
      <w:pPr>
        <w:spacing w:after="0"/>
        <w:rPr>
          <w:rFonts w:eastAsia="Times New Roman" w:cs="Times New Roman"/>
          <w:b/>
          <w:sz w:val="22"/>
          <w:szCs w:val="22"/>
          <w:lang w:eastAsia="lt-LT"/>
        </w:rPr>
      </w:pPr>
    </w:p>
    <w:p w14:paraId="48F7B91E" w14:textId="4BCF6577" w:rsidR="001E772C" w:rsidRDefault="001E772C" w:rsidP="00D24D91">
      <w:pPr>
        <w:widowControl w:val="0"/>
        <w:spacing w:after="0" w:line="240" w:lineRule="auto"/>
        <w:ind w:firstLine="709"/>
        <w:jc w:val="both"/>
        <w:rPr>
          <w:rFonts w:cs="Arial"/>
          <w:iCs/>
          <w:sz w:val="22"/>
          <w:szCs w:val="22"/>
        </w:rPr>
      </w:pPr>
      <w:r>
        <w:rPr>
          <w:rFonts w:cs="Arial"/>
          <w:iCs/>
          <w:sz w:val="22"/>
          <w:szCs w:val="22"/>
        </w:rPr>
        <w:t>3.1. Pradinė Sutarties vertė</w:t>
      </w:r>
      <w:r w:rsidRPr="00D24D91">
        <w:rPr>
          <w:rFonts w:cs="Arial"/>
          <w:iCs/>
          <w:sz w:val="22"/>
          <w:szCs w:val="22"/>
        </w:rPr>
        <w:t xml:space="preserve"> - ___.___,__ EUR (________________________ eurų __ ct), įskaitant </w:t>
      </w:r>
      <w:r>
        <w:rPr>
          <w:rFonts w:cs="Arial"/>
          <w:iCs/>
          <w:sz w:val="22"/>
          <w:szCs w:val="22"/>
        </w:rPr>
        <w:t>p</w:t>
      </w:r>
      <w:r w:rsidRPr="00D24D91">
        <w:rPr>
          <w:rFonts w:cs="Arial"/>
          <w:iCs/>
          <w:sz w:val="22"/>
          <w:szCs w:val="22"/>
        </w:rPr>
        <w:t>ridėtinės vertės mokest</w:t>
      </w:r>
      <w:r>
        <w:rPr>
          <w:rFonts w:cs="Arial"/>
          <w:iCs/>
          <w:sz w:val="22"/>
          <w:szCs w:val="22"/>
        </w:rPr>
        <w:t>į</w:t>
      </w:r>
      <w:r w:rsidRPr="00D24D91">
        <w:rPr>
          <w:rFonts w:cs="Arial"/>
          <w:iCs/>
          <w:sz w:val="22"/>
          <w:szCs w:val="22"/>
        </w:rPr>
        <w:t xml:space="preserve"> (</w:t>
      </w:r>
      <w:r>
        <w:rPr>
          <w:rFonts w:cs="Arial"/>
          <w:iCs/>
          <w:sz w:val="22"/>
          <w:szCs w:val="22"/>
        </w:rPr>
        <w:t xml:space="preserve">toliau – </w:t>
      </w:r>
      <w:r w:rsidRPr="00D24D91">
        <w:rPr>
          <w:rFonts w:cs="Arial"/>
          <w:iCs/>
          <w:sz w:val="22"/>
          <w:szCs w:val="22"/>
        </w:rPr>
        <w:t>PVM</w:t>
      </w:r>
      <w:r>
        <w:rPr>
          <w:rFonts w:cs="Arial"/>
          <w:iCs/>
          <w:sz w:val="22"/>
          <w:szCs w:val="22"/>
        </w:rPr>
        <w:t>)</w:t>
      </w:r>
      <w:r w:rsidRPr="00D24D91">
        <w:rPr>
          <w:rFonts w:cs="Arial"/>
          <w:iCs/>
          <w:sz w:val="22"/>
          <w:szCs w:val="22"/>
        </w:rPr>
        <w:t xml:space="preserve">. </w:t>
      </w:r>
      <w:r>
        <w:rPr>
          <w:rFonts w:cs="Arial"/>
          <w:iCs/>
          <w:sz w:val="22"/>
          <w:szCs w:val="22"/>
        </w:rPr>
        <w:t>Pradinę</w:t>
      </w:r>
      <w:r w:rsidRPr="00D24D91">
        <w:rPr>
          <w:rFonts w:cs="Arial"/>
          <w:iCs/>
          <w:sz w:val="22"/>
          <w:szCs w:val="22"/>
        </w:rPr>
        <w:t xml:space="preserve"> Sutarties </w:t>
      </w:r>
      <w:r>
        <w:rPr>
          <w:rFonts w:cs="Arial"/>
          <w:iCs/>
          <w:sz w:val="22"/>
          <w:szCs w:val="22"/>
        </w:rPr>
        <w:t>vertę</w:t>
      </w:r>
      <w:r w:rsidRPr="00D24D91">
        <w:rPr>
          <w:rFonts w:cs="Arial"/>
          <w:iCs/>
          <w:sz w:val="22"/>
          <w:szCs w:val="22"/>
        </w:rPr>
        <w:t xml:space="preserve"> sudaro:  </w:t>
      </w:r>
      <w:r>
        <w:rPr>
          <w:rFonts w:cs="Arial"/>
          <w:iCs/>
          <w:sz w:val="22"/>
          <w:szCs w:val="22"/>
        </w:rPr>
        <w:t>Sutarties</w:t>
      </w:r>
      <w:r w:rsidRPr="00D24D91">
        <w:rPr>
          <w:rFonts w:cs="Arial"/>
          <w:iCs/>
          <w:sz w:val="22"/>
          <w:szCs w:val="22"/>
        </w:rPr>
        <w:t xml:space="preserve"> kaina ___.___,__ EUR (________________________ eurų __ ct)</w:t>
      </w:r>
      <w:r>
        <w:rPr>
          <w:rFonts w:cs="Arial"/>
          <w:iCs/>
          <w:sz w:val="22"/>
          <w:szCs w:val="22"/>
        </w:rPr>
        <w:t xml:space="preserve"> ir </w:t>
      </w:r>
      <w:r w:rsidRPr="00D24D91">
        <w:rPr>
          <w:rFonts w:cs="Arial"/>
          <w:iCs/>
          <w:sz w:val="22"/>
          <w:szCs w:val="22"/>
        </w:rPr>
        <w:t xml:space="preserve">PVM 21 % - ___.___,__ EUR (________________________ eurų __ ct). </w:t>
      </w:r>
    </w:p>
    <w:p w14:paraId="7379CA1D" w14:textId="77777777" w:rsidR="002D2413" w:rsidRDefault="002D2413" w:rsidP="00D24D91">
      <w:pPr>
        <w:widowControl w:val="0"/>
        <w:spacing w:after="0" w:line="240" w:lineRule="auto"/>
        <w:ind w:firstLine="709"/>
        <w:jc w:val="both"/>
        <w:rPr>
          <w:rFonts w:cs="Arial"/>
          <w:iCs/>
          <w:sz w:val="22"/>
          <w:szCs w:val="22"/>
        </w:rPr>
      </w:pPr>
    </w:p>
    <w:p w14:paraId="01516752" w14:textId="45354503" w:rsidR="001E772C" w:rsidRDefault="001E772C" w:rsidP="00D24D91">
      <w:pPr>
        <w:widowControl w:val="0"/>
        <w:spacing w:after="0" w:line="240" w:lineRule="auto"/>
        <w:ind w:firstLine="709"/>
        <w:jc w:val="both"/>
        <w:rPr>
          <w:rFonts w:cs="Arial"/>
          <w:iCs/>
          <w:sz w:val="22"/>
          <w:szCs w:val="22"/>
        </w:rPr>
      </w:pPr>
      <w:r>
        <w:rPr>
          <w:rFonts w:cs="Arial"/>
          <w:iCs/>
          <w:sz w:val="22"/>
          <w:szCs w:val="22"/>
        </w:rPr>
        <w:t xml:space="preserve">3.2. </w:t>
      </w:r>
      <w:r w:rsidR="002D2413">
        <w:rPr>
          <w:rFonts w:cs="Arial"/>
          <w:iCs/>
          <w:sz w:val="22"/>
          <w:szCs w:val="22"/>
        </w:rPr>
        <w:t>Sutarties kaina</w:t>
      </w:r>
      <w:r>
        <w:rPr>
          <w:rFonts w:cs="Arial"/>
          <w:iCs/>
          <w:sz w:val="22"/>
          <w:szCs w:val="22"/>
        </w:rPr>
        <w:t>:</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5160"/>
        <w:gridCol w:w="802"/>
        <w:gridCol w:w="894"/>
        <w:gridCol w:w="1407"/>
        <w:gridCol w:w="992"/>
      </w:tblGrid>
      <w:tr w:rsidR="001E772C" w:rsidRPr="001E772C" w14:paraId="5D7E7A87" w14:textId="77777777" w:rsidTr="001E772C">
        <w:tc>
          <w:tcPr>
            <w:tcW w:w="526" w:type="dxa"/>
            <w:shd w:val="clear" w:color="auto" w:fill="auto"/>
          </w:tcPr>
          <w:p w14:paraId="11319B89" w14:textId="77777777" w:rsidR="001E772C" w:rsidRPr="001E772C" w:rsidRDefault="001E772C" w:rsidP="001E772C">
            <w:pPr>
              <w:spacing w:after="0" w:line="240" w:lineRule="auto"/>
              <w:jc w:val="center"/>
              <w:rPr>
                <w:rFonts w:eastAsia="Times New Roman" w:cs="Times New Roman"/>
                <w:sz w:val="22"/>
                <w:szCs w:val="22"/>
                <w:lang w:eastAsia="da-DK"/>
              </w:rPr>
            </w:pPr>
            <w:r w:rsidRPr="001E772C">
              <w:rPr>
                <w:rFonts w:eastAsia="Times New Roman" w:cs="Times New Roman"/>
                <w:sz w:val="22"/>
                <w:szCs w:val="22"/>
                <w:lang w:eastAsia="da-DK"/>
              </w:rPr>
              <w:t>Eil. Nr.</w:t>
            </w:r>
          </w:p>
        </w:tc>
        <w:tc>
          <w:tcPr>
            <w:tcW w:w="5160" w:type="dxa"/>
            <w:shd w:val="clear" w:color="auto" w:fill="auto"/>
          </w:tcPr>
          <w:p w14:paraId="3728A213" w14:textId="1B0349DC" w:rsidR="001E772C" w:rsidRPr="001E772C" w:rsidRDefault="001E772C" w:rsidP="001E772C">
            <w:pPr>
              <w:spacing w:after="0" w:line="240" w:lineRule="auto"/>
              <w:rPr>
                <w:rFonts w:eastAsia="Times New Roman" w:cs="Times New Roman"/>
                <w:sz w:val="22"/>
                <w:szCs w:val="22"/>
                <w:lang w:eastAsia="da-DK"/>
              </w:rPr>
            </w:pPr>
            <w:r>
              <w:rPr>
                <w:rFonts w:eastAsia="Times New Roman" w:cs="Times New Roman"/>
                <w:sz w:val="22"/>
                <w:szCs w:val="22"/>
                <w:lang w:eastAsia="da-DK"/>
              </w:rPr>
              <w:t xml:space="preserve">Prekių, </w:t>
            </w:r>
            <w:r w:rsidR="001548A2">
              <w:rPr>
                <w:rFonts w:eastAsia="Times New Roman" w:cs="Times New Roman"/>
                <w:sz w:val="22"/>
                <w:szCs w:val="22"/>
                <w:lang w:eastAsia="da-DK"/>
              </w:rPr>
              <w:t>p</w:t>
            </w:r>
            <w:r>
              <w:rPr>
                <w:rFonts w:eastAsia="Times New Roman" w:cs="Times New Roman"/>
                <w:sz w:val="22"/>
                <w:szCs w:val="22"/>
                <w:lang w:eastAsia="da-DK"/>
              </w:rPr>
              <w:t>aslaugų pavadinimas</w:t>
            </w:r>
          </w:p>
        </w:tc>
        <w:tc>
          <w:tcPr>
            <w:tcW w:w="802" w:type="dxa"/>
            <w:shd w:val="clear" w:color="auto" w:fill="auto"/>
          </w:tcPr>
          <w:p w14:paraId="2CDE7B6F" w14:textId="77777777" w:rsidR="001E772C" w:rsidRPr="001E772C" w:rsidRDefault="001E772C" w:rsidP="001E772C">
            <w:pPr>
              <w:spacing w:after="0" w:line="240" w:lineRule="auto"/>
              <w:jc w:val="center"/>
              <w:rPr>
                <w:rFonts w:eastAsia="Times New Roman" w:cs="Times New Roman"/>
                <w:sz w:val="22"/>
                <w:szCs w:val="22"/>
                <w:lang w:eastAsia="da-DK"/>
              </w:rPr>
            </w:pPr>
            <w:r w:rsidRPr="001E772C">
              <w:rPr>
                <w:rFonts w:eastAsia="Times New Roman" w:cs="Times New Roman"/>
                <w:sz w:val="22"/>
                <w:szCs w:val="22"/>
                <w:lang w:eastAsia="da-DK"/>
              </w:rPr>
              <w:t xml:space="preserve">Kiekis </w:t>
            </w:r>
          </w:p>
        </w:tc>
        <w:tc>
          <w:tcPr>
            <w:tcW w:w="894" w:type="dxa"/>
          </w:tcPr>
          <w:p w14:paraId="6E322491" w14:textId="77777777" w:rsidR="001E772C" w:rsidRPr="001E772C" w:rsidRDefault="001E772C" w:rsidP="001E772C">
            <w:pPr>
              <w:tabs>
                <w:tab w:val="left" w:pos="200"/>
              </w:tabs>
              <w:spacing w:after="0" w:line="240" w:lineRule="auto"/>
              <w:jc w:val="center"/>
              <w:rPr>
                <w:rFonts w:eastAsia="Times New Roman" w:cs="Times New Roman"/>
                <w:sz w:val="22"/>
                <w:szCs w:val="22"/>
                <w:lang w:eastAsia="da-DK"/>
              </w:rPr>
            </w:pPr>
            <w:r w:rsidRPr="001E772C">
              <w:rPr>
                <w:rFonts w:eastAsia="Times New Roman" w:cs="Times New Roman"/>
                <w:sz w:val="22"/>
                <w:szCs w:val="22"/>
                <w:lang w:eastAsia="da-DK"/>
              </w:rPr>
              <w:t>Mato vnt.</w:t>
            </w:r>
          </w:p>
        </w:tc>
        <w:tc>
          <w:tcPr>
            <w:tcW w:w="1407" w:type="dxa"/>
          </w:tcPr>
          <w:p w14:paraId="14B1C750" w14:textId="5B7BDE79" w:rsidR="001E772C" w:rsidRPr="001E772C" w:rsidRDefault="001E772C" w:rsidP="001E772C">
            <w:pPr>
              <w:tabs>
                <w:tab w:val="left" w:pos="200"/>
              </w:tabs>
              <w:spacing w:after="0" w:line="240" w:lineRule="auto"/>
              <w:jc w:val="center"/>
              <w:rPr>
                <w:rFonts w:eastAsia="Times New Roman" w:cs="Times New Roman"/>
                <w:sz w:val="22"/>
                <w:szCs w:val="22"/>
                <w:lang w:eastAsia="da-DK"/>
              </w:rPr>
            </w:pPr>
            <w:r w:rsidRPr="001E772C">
              <w:rPr>
                <w:rFonts w:eastAsia="Times New Roman" w:cs="Times New Roman"/>
                <w:sz w:val="22"/>
                <w:szCs w:val="22"/>
                <w:lang w:eastAsia="da-DK"/>
              </w:rPr>
              <w:t>Mato vieneto</w:t>
            </w:r>
            <w:r>
              <w:rPr>
                <w:rFonts w:eastAsia="Times New Roman" w:cs="Times New Roman"/>
                <w:sz w:val="22"/>
                <w:szCs w:val="22"/>
                <w:lang w:eastAsia="da-DK"/>
              </w:rPr>
              <w:t xml:space="preserve"> kaina/</w:t>
            </w:r>
            <w:r w:rsidRPr="001E772C">
              <w:rPr>
                <w:rFonts w:eastAsia="Times New Roman" w:cs="Times New Roman"/>
                <w:sz w:val="22"/>
                <w:szCs w:val="22"/>
                <w:lang w:eastAsia="da-DK"/>
              </w:rPr>
              <w:t xml:space="preserve"> įkainis, Eur be PVM</w:t>
            </w:r>
          </w:p>
        </w:tc>
        <w:tc>
          <w:tcPr>
            <w:tcW w:w="992" w:type="dxa"/>
            <w:shd w:val="clear" w:color="auto" w:fill="auto"/>
          </w:tcPr>
          <w:p w14:paraId="03380CA0" w14:textId="77777777" w:rsidR="001E772C" w:rsidRPr="001E772C" w:rsidRDefault="001E772C" w:rsidP="001E772C">
            <w:pPr>
              <w:tabs>
                <w:tab w:val="left" w:pos="200"/>
              </w:tabs>
              <w:spacing w:after="0" w:line="240" w:lineRule="auto"/>
              <w:jc w:val="center"/>
              <w:rPr>
                <w:rFonts w:eastAsia="Times New Roman" w:cs="Times New Roman"/>
                <w:sz w:val="22"/>
                <w:szCs w:val="22"/>
                <w:lang w:eastAsia="da-DK"/>
              </w:rPr>
            </w:pPr>
            <w:r w:rsidRPr="001E772C">
              <w:rPr>
                <w:rFonts w:eastAsia="Times New Roman" w:cs="Times New Roman"/>
                <w:sz w:val="22"/>
                <w:szCs w:val="22"/>
                <w:lang w:eastAsia="da-DK"/>
              </w:rPr>
              <w:t>Kaina,</w:t>
            </w:r>
          </w:p>
          <w:p w14:paraId="18491152" w14:textId="77777777" w:rsidR="001E772C" w:rsidRPr="001E772C" w:rsidRDefault="001E772C" w:rsidP="001E772C">
            <w:pPr>
              <w:spacing w:after="0" w:line="240" w:lineRule="auto"/>
              <w:jc w:val="center"/>
              <w:rPr>
                <w:rFonts w:eastAsia="Times New Roman" w:cs="Times New Roman"/>
                <w:sz w:val="22"/>
                <w:szCs w:val="22"/>
                <w:lang w:eastAsia="da-DK"/>
              </w:rPr>
            </w:pPr>
            <w:r w:rsidRPr="001E772C">
              <w:rPr>
                <w:rFonts w:eastAsia="Times New Roman" w:cs="Times New Roman"/>
                <w:sz w:val="22"/>
                <w:szCs w:val="22"/>
                <w:lang w:eastAsia="da-DK"/>
              </w:rPr>
              <w:t>Eur (be PVM)</w:t>
            </w:r>
          </w:p>
          <w:p w14:paraId="462A3D4D" w14:textId="77777777" w:rsidR="001E772C" w:rsidRPr="001E772C" w:rsidRDefault="001E772C" w:rsidP="001E772C">
            <w:pPr>
              <w:spacing w:after="0" w:line="240" w:lineRule="auto"/>
              <w:jc w:val="center"/>
              <w:rPr>
                <w:rFonts w:eastAsia="Times New Roman" w:cs="Times New Roman"/>
                <w:sz w:val="22"/>
                <w:szCs w:val="22"/>
                <w:lang w:eastAsia="da-DK"/>
              </w:rPr>
            </w:pPr>
            <w:r w:rsidRPr="001E772C">
              <w:rPr>
                <w:rFonts w:eastAsia="Times New Roman" w:cs="Times New Roman"/>
                <w:sz w:val="22"/>
                <w:szCs w:val="22"/>
                <w:lang w:eastAsia="da-DK"/>
              </w:rPr>
              <w:t>(3x5)</w:t>
            </w:r>
          </w:p>
        </w:tc>
      </w:tr>
      <w:tr w:rsidR="001E772C" w:rsidRPr="001E772C" w14:paraId="3FD5193B" w14:textId="77777777" w:rsidTr="001E772C">
        <w:tc>
          <w:tcPr>
            <w:tcW w:w="526" w:type="dxa"/>
            <w:shd w:val="clear" w:color="auto" w:fill="auto"/>
          </w:tcPr>
          <w:p w14:paraId="582F78CA" w14:textId="77777777" w:rsidR="001E772C" w:rsidRPr="001E772C" w:rsidRDefault="001E772C" w:rsidP="001E772C">
            <w:pPr>
              <w:spacing w:after="0" w:line="240" w:lineRule="auto"/>
              <w:jc w:val="center"/>
              <w:rPr>
                <w:rFonts w:eastAsia="Times New Roman" w:cs="Times New Roman"/>
                <w:i/>
                <w:iCs/>
                <w:sz w:val="22"/>
                <w:szCs w:val="22"/>
                <w:lang w:eastAsia="da-DK"/>
              </w:rPr>
            </w:pPr>
            <w:r w:rsidRPr="001E772C">
              <w:rPr>
                <w:rFonts w:eastAsia="Times New Roman" w:cs="Times New Roman"/>
                <w:i/>
                <w:iCs/>
                <w:sz w:val="22"/>
                <w:szCs w:val="22"/>
                <w:lang w:eastAsia="da-DK"/>
              </w:rPr>
              <w:t>1</w:t>
            </w:r>
          </w:p>
        </w:tc>
        <w:tc>
          <w:tcPr>
            <w:tcW w:w="5160" w:type="dxa"/>
            <w:shd w:val="clear" w:color="auto" w:fill="auto"/>
            <w:vAlign w:val="center"/>
          </w:tcPr>
          <w:p w14:paraId="3039BEDE" w14:textId="77777777" w:rsidR="001E772C" w:rsidRPr="001E772C" w:rsidRDefault="001E772C" w:rsidP="001E772C">
            <w:pPr>
              <w:widowControl w:val="0"/>
              <w:tabs>
                <w:tab w:val="left" w:pos="-20480"/>
                <w:tab w:val="left" w:pos="-20000"/>
                <w:tab w:val="left" w:pos="-15816"/>
              </w:tabs>
              <w:spacing w:after="0" w:line="240" w:lineRule="auto"/>
              <w:ind w:right="-36"/>
              <w:jc w:val="center"/>
              <w:rPr>
                <w:rFonts w:eastAsia="Times New Roman" w:cs="Times New Roman"/>
                <w:bCs/>
                <w:i/>
                <w:iCs/>
                <w:sz w:val="22"/>
                <w:szCs w:val="22"/>
                <w:lang w:eastAsia="da-DK"/>
              </w:rPr>
            </w:pPr>
            <w:r w:rsidRPr="001E772C">
              <w:rPr>
                <w:rFonts w:eastAsia="Times New Roman" w:cs="Times New Roman"/>
                <w:bCs/>
                <w:i/>
                <w:iCs/>
                <w:sz w:val="22"/>
                <w:szCs w:val="22"/>
                <w:lang w:eastAsia="da-DK"/>
              </w:rPr>
              <w:t>2</w:t>
            </w:r>
          </w:p>
        </w:tc>
        <w:tc>
          <w:tcPr>
            <w:tcW w:w="802" w:type="dxa"/>
            <w:shd w:val="clear" w:color="auto" w:fill="auto"/>
            <w:vAlign w:val="center"/>
          </w:tcPr>
          <w:p w14:paraId="325C0A30" w14:textId="77777777" w:rsidR="001E772C" w:rsidRPr="001E772C" w:rsidRDefault="001E772C" w:rsidP="001E772C">
            <w:pPr>
              <w:widowControl w:val="0"/>
              <w:tabs>
                <w:tab w:val="left" w:pos="-20480"/>
                <w:tab w:val="left" w:pos="-20000"/>
                <w:tab w:val="left" w:pos="-15816"/>
              </w:tabs>
              <w:spacing w:after="0" w:line="240" w:lineRule="auto"/>
              <w:ind w:right="-36"/>
              <w:jc w:val="center"/>
              <w:rPr>
                <w:rFonts w:eastAsia="Times New Roman" w:cs="Times New Roman"/>
                <w:i/>
                <w:iCs/>
                <w:sz w:val="22"/>
                <w:szCs w:val="22"/>
                <w:lang w:eastAsia="da-DK"/>
              </w:rPr>
            </w:pPr>
            <w:r w:rsidRPr="001E772C">
              <w:rPr>
                <w:rFonts w:eastAsia="Times New Roman" w:cs="Times New Roman"/>
                <w:i/>
                <w:iCs/>
                <w:sz w:val="22"/>
                <w:szCs w:val="22"/>
                <w:lang w:eastAsia="da-DK"/>
              </w:rPr>
              <w:t>3</w:t>
            </w:r>
          </w:p>
        </w:tc>
        <w:tc>
          <w:tcPr>
            <w:tcW w:w="894" w:type="dxa"/>
          </w:tcPr>
          <w:p w14:paraId="0FFFAE7B" w14:textId="77777777" w:rsidR="001E772C" w:rsidRPr="001E772C" w:rsidRDefault="001E772C" w:rsidP="001E772C">
            <w:pPr>
              <w:spacing w:after="0" w:line="240" w:lineRule="auto"/>
              <w:jc w:val="center"/>
              <w:rPr>
                <w:rFonts w:eastAsia="Calibri" w:cs="Times New Roman"/>
                <w:i/>
                <w:iCs/>
                <w:sz w:val="22"/>
                <w:szCs w:val="22"/>
              </w:rPr>
            </w:pPr>
            <w:r w:rsidRPr="001E772C">
              <w:rPr>
                <w:rFonts w:eastAsia="Calibri" w:cs="Times New Roman"/>
                <w:i/>
                <w:iCs/>
                <w:sz w:val="22"/>
                <w:szCs w:val="22"/>
              </w:rPr>
              <w:t>4</w:t>
            </w:r>
          </w:p>
        </w:tc>
        <w:tc>
          <w:tcPr>
            <w:tcW w:w="1407" w:type="dxa"/>
          </w:tcPr>
          <w:p w14:paraId="5ED54C65" w14:textId="77777777" w:rsidR="001E772C" w:rsidRPr="001E772C" w:rsidRDefault="001E772C" w:rsidP="001E772C">
            <w:pPr>
              <w:spacing w:after="0" w:line="240" w:lineRule="auto"/>
              <w:jc w:val="center"/>
              <w:rPr>
                <w:rFonts w:eastAsia="Calibri" w:cs="Times New Roman"/>
                <w:i/>
                <w:iCs/>
                <w:sz w:val="22"/>
                <w:szCs w:val="22"/>
              </w:rPr>
            </w:pPr>
            <w:r w:rsidRPr="001E772C">
              <w:rPr>
                <w:rFonts w:eastAsia="Calibri" w:cs="Times New Roman"/>
                <w:i/>
                <w:iCs/>
                <w:sz w:val="22"/>
                <w:szCs w:val="22"/>
              </w:rPr>
              <w:t>5</w:t>
            </w:r>
          </w:p>
        </w:tc>
        <w:tc>
          <w:tcPr>
            <w:tcW w:w="992" w:type="dxa"/>
            <w:shd w:val="clear" w:color="auto" w:fill="auto"/>
          </w:tcPr>
          <w:p w14:paraId="37E0A2DF" w14:textId="77777777" w:rsidR="001E772C" w:rsidRPr="001E772C" w:rsidRDefault="001E772C" w:rsidP="001E772C">
            <w:pPr>
              <w:spacing w:after="0" w:line="240" w:lineRule="auto"/>
              <w:jc w:val="center"/>
              <w:rPr>
                <w:rFonts w:eastAsia="Calibri" w:cs="Times New Roman"/>
                <w:i/>
                <w:iCs/>
                <w:sz w:val="22"/>
                <w:szCs w:val="22"/>
              </w:rPr>
            </w:pPr>
            <w:r w:rsidRPr="001E772C">
              <w:rPr>
                <w:rFonts w:eastAsia="Calibri" w:cs="Times New Roman"/>
                <w:i/>
                <w:iCs/>
                <w:sz w:val="22"/>
                <w:szCs w:val="22"/>
              </w:rPr>
              <w:t>6</w:t>
            </w:r>
          </w:p>
        </w:tc>
      </w:tr>
      <w:tr w:rsidR="001E772C" w:rsidRPr="001E772C" w14:paraId="419B00CB" w14:textId="77777777" w:rsidTr="001E772C">
        <w:tc>
          <w:tcPr>
            <w:tcW w:w="526" w:type="dxa"/>
            <w:shd w:val="clear" w:color="auto" w:fill="auto"/>
          </w:tcPr>
          <w:p w14:paraId="6D35CC90" w14:textId="77777777" w:rsidR="001E772C" w:rsidRPr="001E772C" w:rsidRDefault="001E772C" w:rsidP="001E772C">
            <w:pPr>
              <w:spacing w:after="0" w:line="240" w:lineRule="auto"/>
              <w:jc w:val="center"/>
              <w:rPr>
                <w:rFonts w:eastAsia="Times New Roman" w:cs="Times New Roman"/>
                <w:sz w:val="22"/>
                <w:szCs w:val="22"/>
                <w:lang w:eastAsia="da-DK"/>
              </w:rPr>
            </w:pPr>
            <w:r w:rsidRPr="001E772C">
              <w:rPr>
                <w:rFonts w:eastAsia="Times New Roman" w:cs="Times New Roman"/>
                <w:sz w:val="22"/>
                <w:szCs w:val="22"/>
                <w:lang w:eastAsia="da-DK"/>
              </w:rPr>
              <w:t>1.</w:t>
            </w:r>
          </w:p>
        </w:tc>
        <w:tc>
          <w:tcPr>
            <w:tcW w:w="5160" w:type="dxa"/>
            <w:shd w:val="clear" w:color="auto" w:fill="auto"/>
            <w:vAlign w:val="center"/>
          </w:tcPr>
          <w:p w14:paraId="43F5B23D" w14:textId="3BA918A0" w:rsidR="001E772C" w:rsidRPr="001E772C" w:rsidRDefault="008D27B5" w:rsidP="001E772C">
            <w:pPr>
              <w:widowControl w:val="0"/>
              <w:tabs>
                <w:tab w:val="left" w:pos="-20480"/>
                <w:tab w:val="left" w:pos="-20000"/>
                <w:tab w:val="left" w:pos="-15816"/>
              </w:tabs>
              <w:spacing w:after="0" w:line="240" w:lineRule="auto"/>
              <w:ind w:right="-36"/>
              <w:jc w:val="both"/>
              <w:rPr>
                <w:rFonts w:eastAsia="Times New Roman" w:cs="Times New Roman"/>
                <w:bCs/>
                <w:smallCaps/>
                <w:sz w:val="22"/>
                <w:szCs w:val="22"/>
                <w:lang w:eastAsia="da-DK"/>
              </w:rPr>
            </w:pPr>
            <w:r w:rsidRPr="008D27B5">
              <w:rPr>
                <w:sz w:val="22"/>
                <w:szCs w:val="22"/>
              </w:rPr>
              <w:t>Sistemos</w:t>
            </w:r>
            <w:r w:rsidR="001E772C" w:rsidRPr="001E772C">
              <w:rPr>
                <w:sz w:val="22"/>
                <w:szCs w:val="22"/>
              </w:rPr>
              <w:t xml:space="preserve"> projektavimas</w:t>
            </w:r>
          </w:p>
        </w:tc>
        <w:tc>
          <w:tcPr>
            <w:tcW w:w="802" w:type="dxa"/>
            <w:shd w:val="clear" w:color="auto" w:fill="auto"/>
            <w:vAlign w:val="center"/>
          </w:tcPr>
          <w:p w14:paraId="43C3A6CD" w14:textId="77777777" w:rsidR="001E772C" w:rsidRPr="001E772C" w:rsidRDefault="001E772C" w:rsidP="001E772C">
            <w:pPr>
              <w:widowControl w:val="0"/>
              <w:tabs>
                <w:tab w:val="left" w:pos="-20480"/>
                <w:tab w:val="left" w:pos="-20000"/>
                <w:tab w:val="left" w:pos="-15816"/>
              </w:tabs>
              <w:spacing w:after="0" w:line="240" w:lineRule="auto"/>
              <w:ind w:right="-36"/>
              <w:jc w:val="center"/>
              <w:rPr>
                <w:rFonts w:eastAsia="Times New Roman" w:cs="Times New Roman"/>
                <w:sz w:val="22"/>
                <w:szCs w:val="22"/>
                <w:lang w:eastAsia="da-DK"/>
              </w:rPr>
            </w:pPr>
            <w:r w:rsidRPr="001E772C">
              <w:rPr>
                <w:rFonts w:eastAsia="Times New Roman" w:cs="Times New Roman"/>
                <w:sz w:val="22"/>
                <w:szCs w:val="22"/>
                <w:lang w:eastAsia="da-DK"/>
              </w:rPr>
              <w:t>1</w:t>
            </w:r>
          </w:p>
        </w:tc>
        <w:tc>
          <w:tcPr>
            <w:tcW w:w="894" w:type="dxa"/>
          </w:tcPr>
          <w:p w14:paraId="43E2DBBE" w14:textId="77777777" w:rsidR="001E772C" w:rsidRPr="001E772C" w:rsidRDefault="001E772C" w:rsidP="001E772C">
            <w:pPr>
              <w:spacing w:after="0" w:line="240" w:lineRule="auto"/>
              <w:jc w:val="center"/>
              <w:rPr>
                <w:rFonts w:eastAsia="Calibri" w:cs="Times New Roman"/>
                <w:iCs/>
                <w:sz w:val="22"/>
                <w:szCs w:val="22"/>
              </w:rPr>
            </w:pPr>
            <w:r w:rsidRPr="001E772C">
              <w:rPr>
                <w:rFonts w:eastAsia="Calibri" w:cs="Times New Roman"/>
                <w:iCs/>
                <w:sz w:val="22"/>
                <w:szCs w:val="22"/>
              </w:rPr>
              <w:t>vnt.</w:t>
            </w:r>
          </w:p>
        </w:tc>
        <w:tc>
          <w:tcPr>
            <w:tcW w:w="1407" w:type="dxa"/>
          </w:tcPr>
          <w:p w14:paraId="7114D69F" w14:textId="77777777" w:rsidR="001E772C" w:rsidRPr="001E772C" w:rsidRDefault="001E772C" w:rsidP="001E772C">
            <w:pPr>
              <w:spacing w:after="0" w:line="240" w:lineRule="auto"/>
              <w:jc w:val="center"/>
              <w:rPr>
                <w:rFonts w:eastAsia="Calibri" w:cs="Times New Roman"/>
                <w:i/>
                <w:sz w:val="22"/>
                <w:szCs w:val="22"/>
              </w:rPr>
            </w:pPr>
          </w:p>
        </w:tc>
        <w:tc>
          <w:tcPr>
            <w:tcW w:w="992" w:type="dxa"/>
            <w:shd w:val="clear" w:color="auto" w:fill="auto"/>
          </w:tcPr>
          <w:p w14:paraId="477A805B" w14:textId="77777777" w:rsidR="001E772C" w:rsidRPr="001E772C" w:rsidRDefault="001E772C" w:rsidP="001E772C">
            <w:pPr>
              <w:spacing w:after="0" w:line="240" w:lineRule="auto"/>
              <w:jc w:val="center"/>
              <w:rPr>
                <w:rFonts w:eastAsia="Times New Roman" w:cs="Times New Roman"/>
                <w:sz w:val="22"/>
                <w:szCs w:val="22"/>
                <w:lang w:eastAsia="da-DK"/>
              </w:rPr>
            </w:pPr>
            <w:r w:rsidRPr="001E772C">
              <w:rPr>
                <w:rFonts w:eastAsia="Calibri" w:cs="Times New Roman"/>
                <w:i/>
                <w:sz w:val="22"/>
                <w:szCs w:val="22"/>
              </w:rPr>
              <w:t xml:space="preserve"> </w:t>
            </w:r>
          </w:p>
        </w:tc>
      </w:tr>
      <w:tr w:rsidR="001E772C" w:rsidRPr="001E772C" w14:paraId="1E81DDA5" w14:textId="77777777" w:rsidTr="001E772C">
        <w:tc>
          <w:tcPr>
            <w:tcW w:w="526" w:type="dxa"/>
            <w:shd w:val="clear" w:color="auto" w:fill="auto"/>
          </w:tcPr>
          <w:p w14:paraId="727A4E80" w14:textId="77777777" w:rsidR="001E772C" w:rsidRPr="001E772C" w:rsidRDefault="001E772C" w:rsidP="001E772C">
            <w:pPr>
              <w:spacing w:after="0" w:line="240" w:lineRule="auto"/>
              <w:jc w:val="center"/>
              <w:rPr>
                <w:rFonts w:eastAsia="Times New Roman" w:cs="Times New Roman"/>
                <w:sz w:val="22"/>
                <w:szCs w:val="22"/>
                <w:lang w:eastAsia="da-DK"/>
              </w:rPr>
            </w:pPr>
            <w:r w:rsidRPr="001E772C">
              <w:rPr>
                <w:rFonts w:eastAsia="Times New Roman" w:cs="Times New Roman"/>
                <w:sz w:val="22"/>
                <w:szCs w:val="22"/>
                <w:lang w:eastAsia="da-DK"/>
              </w:rPr>
              <w:t>2.</w:t>
            </w:r>
          </w:p>
        </w:tc>
        <w:tc>
          <w:tcPr>
            <w:tcW w:w="5160" w:type="dxa"/>
            <w:shd w:val="clear" w:color="auto" w:fill="auto"/>
            <w:vAlign w:val="center"/>
          </w:tcPr>
          <w:p w14:paraId="59226DC6" w14:textId="0E95C4A3" w:rsidR="001E772C" w:rsidRPr="001E772C" w:rsidRDefault="008D27B5" w:rsidP="001E772C">
            <w:pPr>
              <w:widowControl w:val="0"/>
              <w:tabs>
                <w:tab w:val="left" w:pos="-20480"/>
                <w:tab w:val="left" w:pos="-20000"/>
                <w:tab w:val="left" w:pos="-15816"/>
              </w:tabs>
              <w:spacing w:after="0" w:line="240" w:lineRule="auto"/>
              <w:ind w:right="-36"/>
              <w:jc w:val="both"/>
              <w:rPr>
                <w:rFonts w:eastAsia="Times New Roman" w:cs="Times New Roman"/>
                <w:bCs/>
                <w:sz w:val="22"/>
                <w:szCs w:val="22"/>
                <w:lang w:eastAsia="da-DK"/>
              </w:rPr>
            </w:pPr>
            <w:r w:rsidRPr="008D27B5">
              <w:rPr>
                <w:sz w:val="22"/>
                <w:szCs w:val="22"/>
              </w:rPr>
              <w:t>Sistemos</w:t>
            </w:r>
            <w:r w:rsidR="001E772C" w:rsidRPr="001E772C">
              <w:rPr>
                <w:sz w:val="22"/>
                <w:szCs w:val="22"/>
              </w:rPr>
              <w:t xml:space="preserve"> įranga ir medžiagos</w:t>
            </w:r>
          </w:p>
        </w:tc>
        <w:tc>
          <w:tcPr>
            <w:tcW w:w="802" w:type="dxa"/>
            <w:shd w:val="clear" w:color="auto" w:fill="auto"/>
            <w:vAlign w:val="center"/>
          </w:tcPr>
          <w:p w14:paraId="18DA26B7" w14:textId="77777777" w:rsidR="001E772C" w:rsidRPr="001E772C" w:rsidRDefault="001E772C" w:rsidP="001E772C">
            <w:pPr>
              <w:widowControl w:val="0"/>
              <w:tabs>
                <w:tab w:val="left" w:pos="-20480"/>
                <w:tab w:val="left" w:pos="-20000"/>
                <w:tab w:val="left" w:pos="-15816"/>
              </w:tabs>
              <w:spacing w:after="0" w:line="240" w:lineRule="auto"/>
              <w:ind w:right="-36"/>
              <w:jc w:val="center"/>
              <w:rPr>
                <w:rFonts w:eastAsia="Times New Roman" w:cs="Times New Roman"/>
                <w:sz w:val="22"/>
                <w:szCs w:val="22"/>
                <w:lang w:eastAsia="da-DK"/>
              </w:rPr>
            </w:pPr>
            <w:r w:rsidRPr="001E772C">
              <w:rPr>
                <w:rFonts w:eastAsia="Times New Roman" w:cs="Times New Roman"/>
                <w:sz w:val="22"/>
                <w:szCs w:val="22"/>
                <w:lang w:eastAsia="da-DK"/>
              </w:rPr>
              <w:t>1</w:t>
            </w:r>
          </w:p>
        </w:tc>
        <w:tc>
          <w:tcPr>
            <w:tcW w:w="894" w:type="dxa"/>
          </w:tcPr>
          <w:p w14:paraId="040BEF89" w14:textId="77777777" w:rsidR="001E772C" w:rsidRPr="001E772C" w:rsidRDefault="001E772C" w:rsidP="001E772C">
            <w:pPr>
              <w:spacing w:after="0" w:line="240" w:lineRule="auto"/>
              <w:jc w:val="center"/>
              <w:rPr>
                <w:rFonts w:eastAsia="Calibri" w:cs="Times New Roman"/>
                <w:iCs/>
                <w:sz w:val="22"/>
                <w:szCs w:val="22"/>
              </w:rPr>
            </w:pPr>
            <w:proofErr w:type="spellStart"/>
            <w:r w:rsidRPr="001E772C">
              <w:rPr>
                <w:rFonts w:eastAsia="Calibri" w:cs="Times New Roman"/>
                <w:iCs/>
                <w:sz w:val="22"/>
                <w:szCs w:val="22"/>
              </w:rPr>
              <w:t>kompl</w:t>
            </w:r>
            <w:proofErr w:type="spellEnd"/>
            <w:r w:rsidRPr="001E772C">
              <w:rPr>
                <w:rFonts w:eastAsia="Calibri" w:cs="Times New Roman"/>
                <w:iCs/>
                <w:sz w:val="22"/>
                <w:szCs w:val="22"/>
              </w:rPr>
              <w:t>.</w:t>
            </w:r>
          </w:p>
        </w:tc>
        <w:tc>
          <w:tcPr>
            <w:tcW w:w="1407" w:type="dxa"/>
          </w:tcPr>
          <w:p w14:paraId="58F0FEF5" w14:textId="77777777" w:rsidR="001E772C" w:rsidRPr="001E772C" w:rsidRDefault="001E772C" w:rsidP="001E772C">
            <w:pPr>
              <w:spacing w:after="0" w:line="240" w:lineRule="auto"/>
              <w:jc w:val="center"/>
              <w:rPr>
                <w:rFonts w:eastAsia="Calibri" w:cs="Times New Roman"/>
                <w:i/>
                <w:sz w:val="22"/>
                <w:szCs w:val="22"/>
              </w:rPr>
            </w:pPr>
          </w:p>
        </w:tc>
        <w:tc>
          <w:tcPr>
            <w:tcW w:w="992" w:type="dxa"/>
            <w:shd w:val="clear" w:color="auto" w:fill="auto"/>
          </w:tcPr>
          <w:p w14:paraId="3071F2F1" w14:textId="77777777" w:rsidR="001E772C" w:rsidRPr="001E772C" w:rsidRDefault="001E772C" w:rsidP="001E772C">
            <w:pPr>
              <w:spacing w:after="0" w:line="240" w:lineRule="auto"/>
              <w:jc w:val="center"/>
              <w:rPr>
                <w:rFonts w:eastAsia="Calibri" w:cs="Times New Roman"/>
                <w:i/>
                <w:sz w:val="22"/>
                <w:szCs w:val="22"/>
              </w:rPr>
            </w:pPr>
          </w:p>
        </w:tc>
      </w:tr>
      <w:tr w:rsidR="001E772C" w:rsidRPr="001E772C" w14:paraId="02B697D4" w14:textId="77777777" w:rsidTr="001E772C">
        <w:tc>
          <w:tcPr>
            <w:tcW w:w="526" w:type="dxa"/>
            <w:shd w:val="clear" w:color="auto" w:fill="auto"/>
          </w:tcPr>
          <w:p w14:paraId="7720D177" w14:textId="77777777" w:rsidR="001E772C" w:rsidRPr="001E772C" w:rsidRDefault="001E772C" w:rsidP="001E772C">
            <w:pPr>
              <w:spacing w:after="0" w:line="240" w:lineRule="auto"/>
              <w:jc w:val="center"/>
              <w:rPr>
                <w:rFonts w:eastAsia="Times New Roman" w:cs="Times New Roman"/>
                <w:sz w:val="22"/>
                <w:szCs w:val="22"/>
                <w:lang w:eastAsia="da-DK"/>
              </w:rPr>
            </w:pPr>
            <w:r w:rsidRPr="001E772C">
              <w:rPr>
                <w:rFonts w:eastAsia="Times New Roman" w:cs="Times New Roman"/>
                <w:sz w:val="22"/>
                <w:szCs w:val="22"/>
                <w:lang w:eastAsia="da-DK"/>
              </w:rPr>
              <w:t>3.</w:t>
            </w:r>
          </w:p>
        </w:tc>
        <w:tc>
          <w:tcPr>
            <w:tcW w:w="5160" w:type="dxa"/>
            <w:shd w:val="clear" w:color="auto" w:fill="auto"/>
            <w:vAlign w:val="center"/>
          </w:tcPr>
          <w:p w14:paraId="4110A9DB" w14:textId="27A55CF5" w:rsidR="001E772C" w:rsidRPr="001E772C" w:rsidRDefault="008D27B5" w:rsidP="001E772C">
            <w:pPr>
              <w:widowControl w:val="0"/>
              <w:tabs>
                <w:tab w:val="left" w:pos="-20480"/>
                <w:tab w:val="left" w:pos="-20000"/>
                <w:tab w:val="left" w:pos="-15816"/>
              </w:tabs>
              <w:spacing w:after="0" w:line="240" w:lineRule="auto"/>
              <w:ind w:right="-36"/>
              <w:jc w:val="both"/>
              <w:rPr>
                <w:sz w:val="22"/>
                <w:szCs w:val="22"/>
              </w:rPr>
            </w:pPr>
            <w:r w:rsidRPr="008D27B5">
              <w:rPr>
                <w:sz w:val="22"/>
                <w:szCs w:val="22"/>
              </w:rPr>
              <w:t>Sistemos</w:t>
            </w:r>
            <w:r w:rsidR="001E772C" w:rsidRPr="001E772C">
              <w:rPr>
                <w:sz w:val="22"/>
                <w:szCs w:val="22"/>
              </w:rPr>
              <w:t xml:space="preserve"> </w:t>
            </w:r>
            <w:r w:rsidR="002D2413">
              <w:rPr>
                <w:sz w:val="22"/>
                <w:szCs w:val="22"/>
              </w:rPr>
              <w:t>sumontavimas</w:t>
            </w:r>
          </w:p>
        </w:tc>
        <w:tc>
          <w:tcPr>
            <w:tcW w:w="802" w:type="dxa"/>
            <w:shd w:val="clear" w:color="auto" w:fill="auto"/>
            <w:vAlign w:val="center"/>
          </w:tcPr>
          <w:p w14:paraId="3751187E" w14:textId="77777777" w:rsidR="001E772C" w:rsidRPr="001E772C" w:rsidRDefault="001E772C" w:rsidP="001E772C">
            <w:pPr>
              <w:widowControl w:val="0"/>
              <w:tabs>
                <w:tab w:val="left" w:pos="-20480"/>
                <w:tab w:val="left" w:pos="-20000"/>
                <w:tab w:val="left" w:pos="-15816"/>
              </w:tabs>
              <w:spacing w:after="0" w:line="240" w:lineRule="auto"/>
              <w:ind w:right="-36"/>
              <w:jc w:val="center"/>
              <w:rPr>
                <w:rFonts w:eastAsia="Times New Roman" w:cs="Times New Roman"/>
                <w:sz w:val="22"/>
                <w:szCs w:val="22"/>
                <w:lang w:eastAsia="da-DK"/>
              </w:rPr>
            </w:pPr>
            <w:r w:rsidRPr="001E772C">
              <w:rPr>
                <w:rFonts w:eastAsia="Times New Roman" w:cs="Times New Roman"/>
                <w:sz w:val="22"/>
                <w:szCs w:val="22"/>
                <w:lang w:eastAsia="da-DK"/>
              </w:rPr>
              <w:t>1</w:t>
            </w:r>
          </w:p>
        </w:tc>
        <w:tc>
          <w:tcPr>
            <w:tcW w:w="894" w:type="dxa"/>
          </w:tcPr>
          <w:p w14:paraId="3D255CC3" w14:textId="77777777" w:rsidR="001E772C" w:rsidRPr="001E772C" w:rsidRDefault="001E772C" w:rsidP="001E772C">
            <w:pPr>
              <w:spacing w:after="0" w:line="240" w:lineRule="auto"/>
              <w:jc w:val="center"/>
              <w:rPr>
                <w:rFonts w:eastAsia="Calibri" w:cs="Times New Roman"/>
                <w:iCs/>
                <w:sz w:val="22"/>
                <w:szCs w:val="22"/>
              </w:rPr>
            </w:pPr>
            <w:proofErr w:type="spellStart"/>
            <w:r w:rsidRPr="001E772C">
              <w:rPr>
                <w:rFonts w:eastAsia="Calibri" w:cs="Times New Roman"/>
                <w:iCs/>
                <w:sz w:val="22"/>
                <w:szCs w:val="22"/>
              </w:rPr>
              <w:t>kompl</w:t>
            </w:r>
            <w:proofErr w:type="spellEnd"/>
            <w:r w:rsidRPr="001E772C">
              <w:rPr>
                <w:rFonts w:eastAsia="Calibri" w:cs="Times New Roman"/>
                <w:iCs/>
                <w:sz w:val="22"/>
                <w:szCs w:val="22"/>
              </w:rPr>
              <w:t>.</w:t>
            </w:r>
          </w:p>
        </w:tc>
        <w:tc>
          <w:tcPr>
            <w:tcW w:w="1407" w:type="dxa"/>
          </w:tcPr>
          <w:p w14:paraId="5D646726" w14:textId="77777777" w:rsidR="001E772C" w:rsidRPr="001E772C" w:rsidRDefault="001E772C" w:rsidP="001E772C">
            <w:pPr>
              <w:spacing w:after="0" w:line="240" w:lineRule="auto"/>
              <w:jc w:val="center"/>
              <w:rPr>
                <w:rFonts w:eastAsia="Calibri" w:cs="Times New Roman"/>
                <w:i/>
                <w:sz w:val="22"/>
                <w:szCs w:val="22"/>
              </w:rPr>
            </w:pPr>
          </w:p>
        </w:tc>
        <w:tc>
          <w:tcPr>
            <w:tcW w:w="992" w:type="dxa"/>
            <w:shd w:val="clear" w:color="auto" w:fill="auto"/>
          </w:tcPr>
          <w:p w14:paraId="6FD6137D" w14:textId="77777777" w:rsidR="001E772C" w:rsidRPr="001E772C" w:rsidRDefault="001E772C" w:rsidP="001E772C">
            <w:pPr>
              <w:spacing w:after="0" w:line="240" w:lineRule="auto"/>
              <w:jc w:val="center"/>
              <w:rPr>
                <w:rFonts w:eastAsia="Calibri" w:cs="Times New Roman"/>
                <w:i/>
                <w:sz w:val="22"/>
                <w:szCs w:val="22"/>
              </w:rPr>
            </w:pPr>
          </w:p>
        </w:tc>
      </w:tr>
      <w:tr w:rsidR="001E772C" w:rsidRPr="001E772C" w14:paraId="0B075D6F" w14:textId="77777777" w:rsidTr="001E772C">
        <w:tc>
          <w:tcPr>
            <w:tcW w:w="526" w:type="dxa"/>
            <w:shd w:val="clear" w:color="auto" w:fill="auto"/>
          </w:tcPr>
          <w:p w14:paraId="31EB4568" w14:textId="77777777" w:rsidR="001E772C" w:rsidRPr="001E772C" w:rsidRDefault="001E772C" w:rsidP="001E772C">
            <w:pPr>
              <w:spacing w:after="0" w:line="240" w:lineRule="auto"/>
              <w:jc w:val="center"/>
              <w:rPr>
                <w:rFonts w:eastAsia="Times New Roman" w:cs="Times New Roman"/>
                <w:sz w:val="22"/>
                <w:szCs w:val="22"/>
                <w:lang w:eastAsia="da-DK"/>
              </w:rPr>
            </w:pPr>
            <w:r w:rsidRPr="001E772C">
              <w:rPr>
                <w:rFonts w:eastAsia="Times New Roman" w:cs="Times New Roman"/>
                <w:sz w:val="22"/>
                <w:szCs w:val="22"/>
                <w:lang w:eastAsia="da-DK"/>
              </w:rPr>
              <w:t>4.</w:t>
            </w:r>
          </w:p>
        </w:tc>
        <w:tc>
          <w:tcPr>
            <w:tcW w:w="5160" w:type="dxa"/>
            <w:shd w:val="clear" w:color="auto" w:fill="auto"/>
            <w:vAlign w:val="center"/>
          </w:tcPr>
          <w:p w14:paraId="29D272C3" w14:textId="50735589" w:rsidR="001E772C" w:rsidRPr="001E772C" w:rsidRDefault="008D27B5" w:rsidP="001E772C">
            <w:pPr>
              <w:widowControl w:val="0"/>
              <w:tabs>
                <w:tab w:val="left" w:pos="-20480"/>
                <w:tab w:val="left" w:pos="-20000"/>
                <w:tab w:val="left" w:pos="-15816"/>
              </w:tabs>
              <w:spacing w:after="0" w:line="240" w:lineRule="auto"/>
              <w:ind w:right="-36"/>
              <w:jc w:val="both"/>
              <w:rPr>
                <w:sz w:val="22"/>
                <w:szCs w:val="22"/>
                <w:highlight w:val="yellow"/>
              </w:rPr>
            </w:pPr>
            <w:r w:rsidRPr="008D27B5">
              <w:rPr>
                <w:sz w:val="22"/>
                <w:szCs w:val="22"/>
              </w:rPr>
              <w:t>Sistemos</w:t>
            </w:r>
            <w:r w:rsidR="001E772C" w:rsidRPr="001E772C">
              <w:rPr>
                <w:sz w:val="22"/>
                <w:szCs w:val="22"/>
              </w:rPr>
              <w:t xml:space="preserve"> veikimo užtikrinimas (duomenų </w:t>
            </w:r>
            <w:r w:rsidR="001E772C" w:rsidRPr="001E772C">
              <w:rPr>
                <w:sz w:val="22"/>
                <w:szCs w:val="22"/>
              </w:rPr>
              <w:lastRenderedPageBreak/>
              <w:t xml:space="preserve">surinkimas, perdavimas, kaupimas ir analizė; ataskaitų formavimas ir pateikimas į </w:t>
            </w:r>
            <w:proofErr w:type="spellStart"/>
            <w:r w:rsidR="001E772C" w:rsidRPr="001E772C">
              <w:rPr>
                <w:sz w:val="22"/>
                <w:szCs w:val="22"/>
              </w:rPr>
              <w:t>Bilingo</w:t>
            </w:r>
            <w:proofErr w:type="spellEnd"/>
            <w:r w:rsidR="001E772C" w:rsidRPr="001E772C">
              <w:rPr>
                <w:sz w:val="22"/>
                <w:szCs w:val="22"/>
              </w:rPr>
              <w:t xml:space="preserve"> sistemą; darbingumo palaikymas ir techninė priežiūra)</w:t>
            </w:r>
          </w:p>
        </w:tc>
        <w:tc>
          <w:tcPr>
            <w:tcW w:w="802" w:type="dxa"/>
            <w:shd w:val="clear" w:color="auto" w:fill="auto"/>
            <w:vAlign w:val="center"/>
          </w:tcPr>
          <w:p w14:paraId="0989745E" w14:textId="77777777" w:rsidR="001E772C" w:rsidRPr="001E772C" w:rsidRDefault="001E772C" w:rsidP="001E772C">
            <w:pPr>
              <w:widowControl w:val="0"/>
              <w:tabs>
                <w:tab w:val="left" w:pos="-20480"/>
                <w:tab w:val="left" w:pos="-20000"/>
                <w:tab w:val="left" w:pos="-15816"/>
              </w:tabs>
              <w:spacing w:after="0" w:line="240" w:lineRule="auto"/>
              <w:ind w:right="-36"/>
              <w:jc w:val="center"/>
              <w:rPr>
                <w:rFonts w:eastAsia="Times New Roman" w:cs="Times New Roman"/>
                <w:sz w:val="22"/>
                <w:szCs w:val="22"/>
                <w:lang w:eastAsia="da-DK"/>
              </w:rPr>
            </w:pPr>
            <w:r w:rsidRPr="001E772C">
              <w:rPr>
                <w:rFonts w:eastAsia="Times New Roman" w:cs="Times New Roman"/>
                <w:sz w:val="22"/>
                <w:szCs w:val="22"/>
                <w:lang w:eastAsia="da-DK"/>
              </w:rPr>
              <w:lastRenderedPageBreak/>
              <w:t>36</w:t>
            </w:r>
          </w:p>
        </w:tc>
        <w:tc>
          <w:tcPr>
            <w:tcW w:w="894" w:type="dxa"/>
          </w:tcPr>
          <w:p w14:paraId="7941DF3C" w14:textId="77777777" w:rsidR="001E772C" w:rsidRPr="001E772C" w:rsidRDefault="001E772C" w:rsidP="001E772C">
            <w:pPr>
              <w:spacing w:after="0" w:line="240" w:lineRule="auto"/>
              <w:jc w:val="center"/>
              <w:rPr>
                <w:rFonts w:eastAsia="Calibri" w:cs="Times New Roman"/>
                <w:iCs/>
                <w:sz w:val="22"/>
                <w:szCs w:val="22"/>
              </w:rPr>
            </w:pPr>
          </w:p>
          <w:p w14:paraId="6F1DFDA0" w14:textId="77777777" w:rsidR="001E772C" w:rsidRPr="001E772C" w:rsidRDefault="001E772C" w:rsidP="001E772C">
            <w:pPr>
              <w:spacing w:after="0" w:line="240" w:lineRule="auto"/>
              <w:jc w:val="center"/>
              <w:rPr>
                <w:rFonts w:eastAsia="Calibri" w:cs="Times New Roman"/>
                <w:iCs/>
                <w:sz w:val="22"/>
                <w:szCs w:val="22"/>
              </w:rPr>
            </w:pPr>
          </w:p>
          <w:p w14:paraId="6C97D4A4" w14:textId="77777777" w:rsidR="001E772C" w:rsidRPr="001E772C" w:rsidRDefault="001E772C" w:rsidP="001E772C">
            <w:pPr>
              <w:spacing w:after="0" w:line="240" w:lineRule="auto"/>
              <w:jc w:val="center"/>
              <w:rPr>
                <w:rFonts w:eastAsia="Calibri" w:cs="Times New Roman"/>
                <w:iCs/>
                <w:sz w:val="22"/>
                <w:szCs w:val="22"/>
              </w:rPr>
            </w:pPr>
            <w:r w:rsidRPr="001E772C">
              <w:rPr>
                <w:rFonts w:eastAsia="Calibri" w:cs="Times New Roman"/>
                <w:iCs/>
                <w:sz w:val="22"/>
                <w:szCs w:val="22"/>
              </w:rPr>
              <w:t>mėn.</w:t>
            </w:r>
          </w:p>
        </w:tc>
        <w:tc>
          <w:tcPr>
            <w:tcW w:w="1407" w:type="dxa"/>
          </w:tcPr>
          <w:p w14:paraId="17C5789D" w14:textId="77777777" w:rsidR="001E772C" w:rsidRPr="001E772C" w:rsidRDefault="001E772C" w:rsidP="001E772C">
            <w:pPr>
              <w:spacing w:after="0" w:line="240" w:lineRule="auto"/>
              <w:jc w:val="center"/>
              <w:rPr>
                <w:rFonts w:eastAsia="Calibri" w:cs="Times New Roman"/>
                <w:iCs/>
                <w:sz w:val="22"/>
                <w:szCs w:val="22"/>
              </w:rPr>
            </w:pPr>
          </w:p>
          <w:p w14:paraId="0DB0DB35" w14:textId="77777777" w:rsidR="001E772C" w:rsidRPr="001E772C" w:rsidRDefault="001E772C" w:rsidP="001E772C">
            <w:pPr>
              <w:spacing w:after="0" w:line="240" w:lineRule="auto"/>
              <w:jc w:val="center"/>
              <w:rPr>
                <w:rFonts w:eastAsia="Calibri" w:cs="Times New Roman"/>
                <w:iCs/>
                <w:sz w:val="22"/>
                <w:szCs w:val="22"/>
              </w:rPr>
            </w:pPr>
          </w:p>
          <w:p w14:paraId="54D62E42" w14:textId="77777777" w:rsidR="001E772C" w:rsidRPr="001E772C" w:rsidRDefault="001E772C" w:rsidP="001E772C">
            <w:pPr>
              <w:spacing w:after="0" w:line="240" w:lineRule="auto"/>
              <w:jc w:val="center"/>
              <w:rPr>
                <w:rFonts w:eastAsia="Calibri" w:cs="Times New Roman"/>
                <w:iCs/>
                <w:sz w:val="22"/>
                <w:szCs w:val="22"/>
              </w:rPr>
            </w:pPr>
          </w:p>
        </w:tc>
        <w:tc>
          <w:tcPr>
            <w:tcW w:w="992" w:type="dxa"/>
            <w:shd w:val="clear" w:color="auto" w:fill="auto"/>
          </w:tcPr>
          <w:p w14:paraId="37B9880C" w14:textId="77777777" w:rsidR="001E772C" w:rsidRPr="001E772C" w:rsidRDefault="001E772C" w:rsidP="001E772C">
            <w:pPr>
              <w:spacing w:after="0" w:line="240" w:lineRule="auto"/>
              <w:jc w:val="center"/>
              <w:rPr>
                <w:rFonts w:eastAsia="Calibri" w:cs="Times New Roman"/>
                <w:iCs/>
                <w:sz w:val="22"/>
                <w:szCs w:val="22"/>
              </w:rPr>
            </w:pPr>
          </w:p>
          <w:p w14:paraId="63A507AE" w14:textId="77777777" w:rsidR="001E772C" w:rsidRPr="001E772C" w:rsidRDefault="001E772C" w:rsidP="001E772C">
            <w:pPr>
              <w:spacing w:after="0" w:line="240" w:lineRule="auto"/>
              <w:jc w:val="center"/>
              <w:rPr>
                <w:rFonts w:eastAsia="Calibri" w:cs="Times New Roman"/>
                <w:iCs/>
                <w:sz w:val="22"/>
                <w:szCs w:val="22"/>
              </w:rPr>
            </w:pPr>
          </w:p>
          <w:p w14:paraId="4D247773" w14:textId="77777777" w:rsidR="001E772C" w:rsidRPr="001E772C" w:rsidRDefault="001E772C" w:rsidP="001E772C">
            <w:pPr>
              <w:spacing w:after="0" w:line="240" w:lineRule="auto"/>
              <w:jc w:val="center"/>
              <w:rPr>
                <w:rFonts w:eastAsia="Calibri" w:cs="Times New Roman"/>
                <w:iCs/>
                <w:sz w:val="22"/>
                <w:szCs w:val="22"/>
              </w:rPr>
            </w:pPr>
          </w:p>
        </w:tc>
      </w:tr>
      <w:tr w:rsidR="001E772C" w:rsidRPr="001E772C" w14:paraId="38085048" w14:textId="77777777" w:rsidTr="009364CC">
        <w:tc>
          <w:tcPr>
            <w:tcW w:w="8789" w:type="dxa"/>
            <w:gridSpan w:val="5"/>
            <w:shd w:val="clear" w:color="auto" w:fill="auto"/>
          </w:tcPr>
          <w:p w14:paraId="5280D15C" w14:textId="340DB807" w:rsidR="001E772C" w:rsidRPr="001E772C" w:rsidRDefault="001E772C" w:rsidP="001E772C">
            <w:pPr>
              <w:spacing w:after="0" w:line="240" w:lineRule="auto"/>
              <w:jc w:val="right"/>
              <w:rPr>
                <w:rFonts w:eastAsia="Times New Roman" w:cs="Times New Roman"/>
                <w:sz w:val="22"/>
                <w:szCs w:val="22"/>
                <w:lang w:eastAsia="da-DK"/>
              </w:rPr>
            </w:pPr>
            <w:r>
              <w:rPr>
                <w:rFonts w:cstheme="minorHAnsi"/>
                <w:b/>
                <w:sz w:val="22"/>
                <w:szCs w:val="22"/>
              </w:rPr>
              <w:lastRenderedPageBreak/>
              <w:t>Bendra</w:t>
            </w:r>
            <w:r w:rsidRPr="001E772C">
              <w:rPr>
                <w:rFonts w:cstheme="minorHAnsi"/>
                <w:b/>
                <w:sz w:val="22"/>
                <w:szCs w:val="22"/>
              </w:rPr>
              <w:t xml:space="preserve"> kaina </w:t>
            </w:r>
            <w:r w:rsidRPr="001E772C">
              <w:rPr>
                <w:rFonts w:cstheme="minorHAnsi"/>
                <w:b/>
                <w:iCs/>
                <w:sz w:val="22"/>
                <w:szCs w:val="22"/>
              </w:rPr>
              <w:t>EUR</w:t>
            </w:r>
            <w:r w:rsidRPr="001E772C">
              <w:rPr>
                <w:rFonts w:cstheme="minorHAnsi"/>
                <w:b/>
                <w:sz w:val="22"/>
                <w:szCs w:val="22"/>
              </w:rPr>
              <w:t xml:space="preserve"> be PVM (</w:t>
            </w:r>
            <w:r>
              <w:rPr>
                <w:rFonts w:cstheme="minorHAnsi"/>
                <w:b/>
                <w:sz w:val="22"/>
                <w:szCs w:val="22"/>
              </w:rPr>
              <w:t>6</w:t>
            </w:r>
            <w:r w:rsidRPr="001E772C">
              <w:rPr>
                <w:rFonts w:cstheme="minorHAnsi"/>
                <w:b/>
                <w:sz w:val="22"/>
                <w:szCs w:val="22"/>
              </w:rPr>
              <w:t xml:space="preserve"> stulpelio reikšmių suma)</w:t>
            </w:r>
          </w:p>
        </w:tc>
        <w:tc>
          <w:tcPr>
            <w:tcW w:w="992" w:type="dxa"/>
            <w:shd w:val="clear" w:color="auto" w:fill="auto"/>
          </w:tcPr>
          <w:p w14:paraId="32EC8DCA" w14:textId="77777777" w:rsidR="001E772C" w:rsidRPr="001E772C" w:rsidRDefault="001E772C" w:rsidP="001E772C">
            <w:pPr>
              <w:spacing w:after="0" w:line="240" w:lineRule="auto"/>
              <w:jc w:val="center"/>
              <w:rPr>
                <w:rFonts w:eastAsia="Times New Roman" w:cs="Times New Roman"/>
                <w:sz w:val="22"/>
                <w:szCs w:val="22"/>
                <w:lang w:eastAsia="da-DK"/>
              </w:rPr>
            </w:pPr>
          </w:p>
        </w:tc>
      </w:tr>
      <w:tr w:rsidR="001E772C" w:rsidRPr="001E772C" w14:paraId="5345C9C4" w14:textId="77777777" w:rsidTr="00D67B99">
        <w:tc>
          <w:tcPr>
            <w:tcW w:w="8789" w:type="dxa"/>
            <w:gridSpan w:val="5"/>
            <w:shd w:val="clear" w:color="auto" w:fill="auto"/>
          </w:tcPr>
          <w:p w14:paraId="78A54738" w14:textId="69FDD5BE" w:rsidR="001E772C" w:rsidRPr="001E772C" w:rsidRDefault="001E772C" w:rsidP="001E772C">
            <w:pPr>
              <w:spacing w:after="0" w:line="240" w:lineRule="auto"/>
              <w:jc w:val="right"/>
              <w:rPr>
                <w:rFonts w:eastAsia="Times New Roman" w:cs="Times New Roman"/>
                <w:sz w:val="22"/>
                <w:szCs w:val="22"/>
                <w:lang w:eastAsia="da-DK"/>
              </w:rPr>
            </w:pPr>
            <w:r w:rsidRPr="001E772C">
              <w:rPr>
                <w:rFonts w:eastAsia="Times New Roman" w:cs="Times New Roman"/>
                <w:b/>
                <w:sz w:val="22"/>
                <w:szCs w:val="22"/>
                <w:lang w:eastAsia="da-DK"/>
              </w:rPr>
              <w:t>PVM</w:t>
            </w:r>
          </w:p>
        </w:tc>
        <w:tc>
          <w:tcPr>
            <w:tcW w:w="992" w:type="dxa"/>
            <w:shd w:val="clear" w:color="auto" w:fill="auto"/>
          </w:tcPr>
          <w:p w14:paraId="77AA171E" w14:textId="77777777" w:rsidR="001E772C" w:rsidRPr="001E772C" w:rsidRDefault="001E772C" w:rsidP="001E772C">
            <w:pPr>
              <w:spacing w:after="0" w:line="240" w:lineRule="auto"/>
              <w:jc w:val="center"/>
              <w:rPr>
                <w:rFonts w:eastAsia="Times New Roman" w:cs="Times New Roman"/>
                <w:sz w:val="22"/>
                <w:szCs w:val="22"/>
                <w:lang w:eastAsia="da-DK"/>
              </w:rPr>
            </w:pPr>
          </w:p>
        </w:tc>
      </w:tr>
      <w:tr w:rsidR="001E772C" w:rsidRPr="001E772C" w14:paraId="7869D4D6" w14:textId="77777777" w:rsidTr="00E05F41">
        <w:tc>
          <w:tcPr>
            <w:tcW w:w="8789" w:type="dxa"/>
            <w:gridSpan w:val="5"/>
            <w:shd w:val="clear" w:color="auto" w:fill="auto"/>
          </w:tcPr>
          <w:p w14:paraId="23A6EBCC" w14:textId="0C413D38" w:rsidR="001E772C" w:rsidRPr="001E772C" w:rsidRDefault="001E772C" w:rsidP="001E772C">
            <w:pPr>
              <w:spacing w:after="0" w:line="240" w:lineRule="auto"/>
              <w:jc w:val="right"/>
              <w:rPr>
                <w:rFonts w:eastAsia="Times New Roman" w:cs="Times New Roman"/>
                <w:sz w:val="22"/>
                <w:szCs w:val="22"/>
                <w:lang w:eastAsia="da-DK"/>
              </w:rPr>
            </w:pPr>
            <w:r w:rsidRPr="001E772C">
              <w:rPr>
                <w:rFonts w:eastAsia="Times New Roman" w:cs="Times New Roman"/>
                <w:b/>
                <w:sz w:val="22"/>
                <w:szCs w:val="22"/>
                <w:lang w:eastAsia="da-DK"/>
              </w:rPr>
              <w:t>Pasiūlymo kaina Eur su PVM</w:t>
            </w:r>
          </w:p>
        </w:tc>
        <w:tc>
          <w:tcPr>
            <w:tcW w:w="992" w:type="dxa"/>
            <w:shd w:val="clear" w:color="auto" w:fill="auto"/>
          </w:tcPr>
          <w:p w14:paraId="55B0BDAF" w14:textId="77777777" w:rsidR="001E772C" w:rsidRPr="001E772C" w:rsidRDefault="001E772C" w:rsidP="001E772C">
            <w:pPr>
              <w:spacing w:after="0" w:line="240" w:lineRule="auto"/>
              <w:jc w:val="center"/>
              <w:rPr>
                <w:rFonts w:eastAsia="Times New Roman" w:cs="Times New Roman"/>
                <w:sz w:val="22"/>
                <w:szCs w:val="22"/>
                <w:lang w:eastAsia="da-DK"/>
              </w:rPr>
            </w:pPr>
          </w:p>
        </w:tc>
      </w:tr>
    </w:tbl>
    <w:p w14:paraId="64E83EAA" w14:textId="77777777" w:rsidR="001E772C" w:rsidRDefault="001E772C" w:rsidP="00D24D91">
      <w:pPr>
        <w:widowControl w:val="0"/>
        <w:spacing w:after="0" w:line="240" w:lineRule="auto"/>
        <w:ind w:firstLine="709"/>
        <w:jc w:val="both"/>
        <w:rPr>
          <w:rFonts w:cs="Arial"/>
          <w:iCs/>
          <w:sz w:val="22"/>
          <w:szCs w:val="22"/>
        </w:rPr>
      </w:pPr>
    </w:p>
    <w:p w14:paraId="7EF9C1CC" w14:textId="35EABC51" w:rsidR="001E772C" w:rsidRPr="001E772C" w:rsidRDefault="007C7AC1" w:rsidP="001E772C">
      <w:pPr>
        <w:widowControl w:val="0"/>
        <w:spacing w:after="0" w:line="240" w:lineRule="auto"/>
        <w:ind w:firstLine="709"/>
        <w:jc w:val="both"/>
        <w:rPr>
          <w:rFonts w:cs="Arial"/>
          <w:iCs/>
          <w:sz w:val="22"/>
          <w:szCs w:val="22"/>
        </w:rPr>
      </w:pPr>
      <w:r w:rsidRPr="00D24D91">
        <w:rPr>
          <w:rFonts w:cs="Arial"/>
          <w:iCs/>
          <w:sz w:val="22"/>
          <w:szCs w:val="22"/>
        </w:rPr>
        <w:t>3.</w:t>
      </w:r>
      <w:r w:rsidR="005C625C">
        <w:rPr>
          <w:rFonts w:cs="Arial"/>
          <w:iCs/>
          <w:sz w:val="22"/>
          <w:szCs w:val="22"/>
        </w:rPr>
        <w:t>3</w:t>
      </w:r>
      <w:r w:rsidRPr="00D24D91">
        <w:rPr>
          <w:rFonts w:cs="Arial"/>
          <w:iCs/>
          <w:sz w:val="22"/>
          <w:szCs w:val="22"/>
        </w:rPr>
        <w:t xml:space="preserve">. </w:t>
      </w:r>
      <w:r w:rsidR="001E772C" w:rsidRPr="001E772C">
        <w:rPr>
          <w:rFonts w:cs="Arial"/>
          <w:iCs/>
          <w:sz w:val="22"/>
          <w:szCs w:val="22"/>
        </w:rPr>
        <w:t>Vadovaujantis Kainodaros taisyklių nustatymo metodikos, patvirtintos Viešųjų pirkimų</w:t>
      </w:r>
      <w:r w:rsidR="001E7F9E">
        <w:rPr>
          <w:rFonts w:cs="Arial"/>
          <w:iCs/>
          <w:sz w:val="22"/>
          <w:szCs w:val="22"/>
        </w:rPr>
        <w:t xml:space="preserve"> </w:t>
      </w:r>
      <w:r w:rsidR="001E772C" w:rsidRPr="001E772C">
        <w:rPr>
          <w:rFonts w:cs="Arial"/>
          <w:iCs/>
          <w:sz w:val="22"/>
          <w:szCs w:val="22"/>
        </w:rPr>
        <w:t>tarnybos direktoriaus 2017 m. birželio 28 d. įsakymu Nr. 1S-95 „Dėl Kainodaros taisyklių nustatymo</w:t>
      </w:r>
      <w:r w:rsidR="001E7F9E">
        <w:rPr>
          <w:rFonts w:cs="Arial"/>
          <w:iCs/>
          <w:sz w:val="22"/>
          <w:szCs w:val="22"/>
        </w:rPr>
        <w:t xml:space="preserve"> </w:t>
      </w:r>
      <w:r w:rsidR="001E772C" w:rsidRPr="001E772C">
        <w:rPr>
          <w:rFonts w:cs="Arial"/>
          <w:iCs/>
          <w:sz w:val="22"/>
          <w:szCs w:val="22"/>
        </w:rPr>
        <w:t>metodikos patvirtinimo“, 9 punktu ir 10.8 papunkčiu, Sutarčiai taikomi fiksuotos kainos ir fiksuoto</w:t>
      </w:r>
      <w:r w:rsidR="001E7F9E">
        <w:rPr>
          <w:rFonts w:cs="Arial"/>
          <w:iCs/>
          <w:sz w:val="22"/>
          <w:szCs w:val="22"/>
        </w:rPr>
        <w:t xml:space="preserve"> </w:t>
      </w:r>
      <w:r w:rsidR="001E772C" w:rsidRPr="001E772C">
        <w:rPr>
          <w:rFonts w:cs="Arial"/>
          <w:iCs/>
          <w:sz w:val="22"/>
          <w:szCs w:val="22"/>
        </w:rPr>
        <w:t>įkainio kainodaros būdai:</w:t>
      </w:r>
    </w:p>
    <w:p w14:paraId="2D4BFC15" w14:textId="0CB47D16" w:rsidR="001E772C" w:rsidRPr="001E772C" w:rsidRDefault="005C625C" w:rsidP="001E772C">
      <w:pPr>
        <w:widowControl w:val="0"/>
        <w:spacing w:after="0" w:line="240" w:lineRule="auto"/>
        <w:ind w:firstLine="709"/>
        <w:jc w:val="both"/>
        <w:rPr>
          <w:rFonts w:cs="Arial"/>
          <w:iCs/>
          <w:sz w:val="22"/>
          <w:szCs w:val="22"/>
        </w:rPr>
      </w:pPr>
      <w:r>
        <w:rPr>
          <w:rFonts w:cs="Arial"/>
          <w:iCs/>
          <w:sz w:val="22"/>
          <w:szCs w:val="22"/>
        </w:rPr>
        <w:t>3.3</w:t>
      </w:r>
      <w:r w:rsidR="001E772C" w:rsidRPr="001E772C">
        <w:rPr>
          <w:rFonts w:cs="Arial"/>
          <w:iCs/>
          <w:sz w:val="22"/>
          <w:szCs w:val="22"/>
        </w:rPr>
        <w:t xml:space="preserve">.1. </w:t>
      </w:r>
      <w:r>
        <w:rPr>
          <w:rFonts w:cs="Arial"/>
          <w:iCs/>
          <w:sz w:val="22"/>
          <w:szCs w:val="22"/>
        </w:rPr>
        <w:t>P</w:t>
      </w:r>
      <w:r w:rsidR="001E772C" w:rsidRPr="001E772C">
        <w:rPr>
          <w:rFonts w:cs="Arial"/>
          <w:iCs/>
          <w:sz w:val="22"/>
          <w:szCs w:val="22"/>
        </w:rPr>
        <w:t>rekės</w:t>
      </w:r>
      <w:r>
        <w:rPr>
          <w:rFonts w:cs="Arial"/>
          <w:iCs/>
          <w:sz w:val="22"/>
          <w:szCs w:val="22"/>
        </w:rPr>
        <w:t xml:space="preserve"> ir </w:t>
      </w:r>
      <w:r w:rsidR="0014122F">
        <w:rPr>
          <w:rFonts w:cs="Arial"/>
          <w:iCs/>
          <w:sz w:val="22"/>
          <w:szCs w:val="22"/>
        </w:rPr>
        <w:t>p</w:t>
      </w:r>
      <w:r>
        <w:rPr>
          <w:rFonts w:cs="Arial"/>
          <w:iCs/>
          <w:sz w:val="22"/>
          <w:szCs w:val="22"/>
        </w:rPr>
        <w:t>aslaugos</w:t>
      </w:r>
      <w:r w:rsidR="001E772C" w:rsidRPr="001E772C">
        <w:rPr>
          <w:rFonts w:cs="Arial"/>
          <w:iCs/>
          <w:sz w:val="22"/>
          <w:szCs w:val="22"/>
        </w:rPr>
        <w:t xml:space="preserve"> nurodytos Sutarties 3</w:t>
      </w:r>
      <w:r>
        <w:rPr>
          <w:rFonts w:cs="Arial"/>
          <w:iCs/>
          <w:sz w:val="22"/>
          <w:szCs w:val="22"/>
        </w:rPr>
        <w:t>.2</w:t>
      </w:r>
      <w:r w:rsidR="001E772C" w:rsidRPr="001E772C">
        <w:rPr>
          <w:rFonts w:cs="Arial"/>
          <w:iCs/>
          <w:sz w:val="22"/>
          <w:szCs w:val="22"/>
        </w:rPr>
        <w:t xml:space="preserve"> punkto lentelės </w:t>
      </w:r>
      <w:r>
        <w:rPr>
          <w:rFonts w:cs="Arial"/>
          <w:iCs/>
          <w:sz w:val="22"/>
          <w:szCs w:val="22"/>
        </w:rPr>
        <w:t>1</w:t>
      </w:r>
      <w:r w:rsidR="001E772C" w:rsidRPr="001E772C">
        <w:rPr>
          <w:rFonts w:cs="Arial"/>
          <w:iCs/>
          <w:sz w:val="22"/>
          <w:szCs w:val="22"/>
        </w:rPr>
        <w:t xml:space="preserve"> </w:t>
      </w:r>
      <w:r>
        <w:rPr>
          <w:rFonts w:cs="Arial"/>
          <w:iCs/>
          <w:sz w:val="22"/>
          <w:szCs w:val="22"/>
        </w:rPr>
        <w:t>-</w:t>
      </w:r>
      <w:r w:rsidR="001E772C" w:rsidRPr="001E772C">
        <w:rPr>
          <w:rFonts w:cs="Arial"/>
          <w:iCs/>
          <w:sz w:val="22"/>
          <w:szCs w:val="22"/>
        </w:rPr>
        <w:t xml:space="preserve"> 3 eilutėse, perkamos pagal fiksuotos</w:t>
      </w:r>
      <w:r w:rsidR="001E7F9E">
        <w:rPr>
          <w:rFonts w:cs="Arial"/>
          <w:iCs/>
          <w:sz w:val="22"/>
          <w:szCs w:val="22"/>
        </w:rPr>
        <w:t xml:space="preserve"> </w:t>
      </w:r>
      <w:r w:rsidR="001E772C" w:rsidRPr="001E772C">
        <w:rPr>
          <w:rFonts w:cs="Arial"/>
          <w:iCs/>
          <w:sz w:val="22"/>
          <w:szCs w:val="22"/>
        </w:rPr>
        <w:t xml:space="preserve">kainos kainodarą. Į </w:t>
      </w:r>
      <w:r w:rsidR="002D2413">
        <w:rPr>
          <w:rFonts w:cs="Arial"/>
          <w:iCs/>
          <w:sz w:val="22"/>
          <w:szCs w:val="22"/>
        </w:rPr>
        <w:t>p</w:t>
      </w:r>
      <w:r w:rsidR="001E772C" w:rsidRPr="001E772C">
        <w:rPr>
          <w:rFonts w:cs="Arial"/>
          <w:iCs/>
          <w:sz w:val="22"/>
          <w:szCs w:val="22"/>
        </w:rPr>
        <w:t>rekių</w:t>
      </w:r>
      <w:r>
        <w:rPr>
          <w:rFonts w:cs="Arial"/>
          <w:iCs/>
          <w:sz w:val="22"/>
          <w:szCs w:val="22"/>
        </w:rPr>
        <w:t xml:space="preserve"> ir </w:t>
      </w:r>
      <w:r w:rsidR="002D2413">
        <w:rPr>
          <w:rFonts w:cs="Arial"/>
          <w:iCs/>
          <w:sz w:val="22"/>
          <w:szCs w:val="22"/>
        </w:rPr>
        <w:t>p</w:t>
      </w:r>
      <w:r>
        <w:rPr>
          <w:rFonts w:cs="Arial"/>
          <w:iCs/>
          <w:sz w:val="22"/>
          <w:szCs w:val="22"/>
        </w:rPr>
        <w:t>aslaugų</w:t>
      </w:r>
      <w:r w:rsidR="001E772C" w:rsidRPr="001E772C">
        <w:rPr>
          <w:rFonts w:cs="Arial"/>
          <w:iCs/>
          <w:sz w:val="22"/>
          <w:szCs w:val="22"/>
        </w:rPr>
        <w:t xml:space="preserve"> kainą (be PVM) turi būti įskaičiuoti visi mokesčiai (išskyrus PVM) ir visos</w:t>
      </w:r>
      <w:r w:rsidR="001E7F9E">
        <w:rPr>
          <w:rFonts w:cs="Arial"/>
          <w:iCs/>
          <w:sz w:val="22"/>
          <w:szCs w:val="22"/>
        </w:rPr>
        <w:t xml:space="preserve"> </w:t>
      </w:r>
      <w:r w:rsidR="001E772C" w:rsidRPr="001E772C">
        <w:rPr>
          <w:rFonts w:cs="Arial"/>
          <w:iCs/>
          <w:sz w:val="22"/>
          <w:szCs w:val="22"/>
        </w:rPr>
        <w:t xml:space="preserve">Tiekėjo patirtos ir (ar) galimos patirti tiesioginės ir netiesioginės išlaidos, susijusios su </w:t>
      </w:r>
      <w:r w:rsidR="002D2413">
        <w:rPr>
          <w:rFonts w:cs="Arial"/>
          <w:iCs/>
          <w:sz w:val="22"/>
          <w:szCs w:val="22"/>
        </w:rPr>
        <w:t xml:space="preserve">Sistemos </w:t>
      </w:r>
      <w:r w:rsidR="001E772C" w:rsidRPr="001E772C">
        <w:rPr>
          <w:rFonts w:cs="Arial"/>
          <w:iCs/>
          <w:sz w:val="22"/>
          <w:szCs w:val="22"/>
        </w:rPr>
        <w:t xml:space="preserve">įdiegimu, kad </w:t>
      </w:r>
      <w:r w:rsidR="002D2413">
        <w:rPr>
          <w:rFonts w:cs="Arial"/>
          <w:iCs/>
          <w:sz w:val="22"/>
          <w:szCs w:val="22"/>
        </w:rPr>
        <w:t xml:space="preserve">ją </w:t>
      </w:r>
      <w:r w:rsidR="001E772C" w:rsidRPr="001E772C">
        <w:rPr>
          <w:rFonts w:cs="Arial"/>
          <w:iCs/>
          <w:sz w:val="22"/>
          <w:szCs w:val="22"/>
        </w:rPr>
        <w:t xml:space="preserve">įdiegus Pirkėjas galėtų </w:t>
      </w:r>
      <w:r w:rsidR="00F33BB5">
        <w:rPr>
          <w:rFonts w:cs="Arial"/>
          <w:iCs/>
          <w:sz w:val="22"/>
          <w:szCs w:val="22"/>
        </w:rPr>
        <w:t>Sistema</w:t>
      </w:r>
      <w:ins w:id="0" w:author="Vaidotas Jurkynas" w:date="2025-03-17T13:41:00Z" w16du:dateUtc="2025-03-17T11:41:00Z">
        <w:r w:rsidR="00185569">
          <w:rPr>
            <w:rFonts w:cs="Arial"/>
            <w:iCs/>
            <w:sz w:val="22"/>
            <w:szCs w:val="22"/>
          </w:rPr>
          <w:t xml:space="preserve"> </w:t>
        </w:r>
      </w:ins>
      <w:r w:rsidR="001E772C" w:rsidRPr="001E772C">
        <w:rPr>
          <w:rFonts w:cs="Arial"/>
          <w:iCs/>
          <w:sz w:val="22"/>
          <w:szCs w:val="22"/>
        </w:rPr>
        <w:t xml:space="preserve">naudotis pagal Sutarties </w:t>
      </w:r>
      <w:r w:rsidR="00F33BB5">
        <w:rPr>
          <w:rFonts w:cs="Arial"/>
          <w:iCs/>
          <w:sz w:val="22"/>
          <w:szCs w:val="22"/>
        </w:rPr>
        <w:t xml:space="preserve">1 </w:t>
      </w:r>
      <w:r w:rsidR="001E772C" w:rsidRPr="001E772C">
        <w:rPr>
          <w:rFonts w:cs="Arial"/>
          <w:iCs/>
          <w:sz w:val="22"/>
          <w:szCs w:val="22"/>
        </w:rPr>
        <w:t>priede nu</w:t>
      </w:r>
      <w:r w:rsidR="00F33BB5">
        <w:rPr>
          <w:rFonts w:cs="Arial"/>
          <w:iCs/>
          <w:sz w:val="22"/>
          <w:szCs w:val="22"/>
        </w:rPr>
        <w:t>sta</w:t>
      </w:r>
      <w:r w:rsidR="001E772C" w:rsidRPr="001E772C">
        <w:rPr>
          <w:rFonts w:cs="Arial"/>
          <w:iCs/>
          <w:sz w:val="22"/>
          <w:szCs w:val="22"/>
        </w:rPr>
        <w:t>tytus reikalavimus,</w:t>
      </w:r>
      <w:r w:rsidR="001E7F9E">
        <w:rPr>
          <w:rFonts w:cs="Arial"/>
          <w:iCs/>
          <w:sz w:val="22"/>
          <w:szCs w:val="22"/>
        </w:rPr>
        <w:t xml:space="preserve"> </w:t>
      </w:r>
      <w:r w:rsidR="001E772C" w:rsidRPr="001E772C">
        <w:rPr>
          <w:rFonts w:cs="Arial"/>
          <w:iCs/>
          <w:sz w:val="22"/>
          <w:szCs w:val="22"/>
        </w:rPr>
        <w:t>nepatirdamas jokių papildomų išlaidų. Riziką dėl šių išlaidų prisiima Tiekėjas;</w:t>
      </w:r>
    </w:p>
    <w:p w14:paraId="24460636" w14:textId="1592E7F0" w:rsidR="001B4FCB" w:rsidRPr="00D24D91" w:rsidRDefault="005C625C" w:rsidP="001E772C">
      <w:pPr>
        <w:widowControl w:val="0"/>
        <w:spacing w:after="0" w:line="240" w:lineRule="auto"/>
        <w:ind w:firstLine="709"/>
        <w:jc w:val="both"/>
        <w:rPr>
          <w:rFonts w:eastAsia="Times New Roman" w:cs="Times New Roman"/>
          <w:sz w:val="22"/>
          <w:szCs w:val="22"/>
          <w:lang w:eastAsia="lt-LT"/>
        </w:rPr>
      </w:pPr>
      <w:r>
        <w:rPr>
          <w:rFonts w:cs="Arial"/>
          <w:iCs/>
          <w:sz w:val="22"/>
          <w:szCs w:val="22"/>
        </w:rPr>
        <w:t>3</w:t>
      </w:r>
      <w:r w:rsidR="001E772C" w:rsidRPr="001E772C">
        <w:rPr>
          <w:rFonts w:cs="Arial"/>
          <w:iCs/>
          <w:sz w:val="22"/>
          <w:szCs w:val="22"/>
        </w:rPr>
        <w:t>.3.</w:t>
      </w:r>
      <w:r>
        <w:rPr>
          <w:rFonts w:cs="Arial"/>
          <w:iCs/>
          <w:sz w:val="22"/>
          <w:szCs w:val="22"/>
        </w:rPr>
        <w:t>2.</w:t>
      </w:r>
      <w:r w:rsidR="001E772C" w:rsidRPr="001E772C">
        <w:rPr>
          <w:rFonts w:cs="Arial"/>
          <w:iCs/>
          <w:sz w:val="22"/>
          <w:szCs w:val="22"/>
        </w:rPr>
        <w:t xml:space="preserve"> Sistemos priežiūros paslaugos, nurodytos Sutarties 3 punkto lentelės 4 eilutėje,</w:t>
      </w:r>
      <w:r w:rsidR="001E7F9E">
        <w:rPr>
          <w:rFonts w:cs="Arial"/>
          <w:iCs/>
          <w:sz w:val="22"/>
          <w:szCs w:val="22"/>
        </w:rPr>
        <w:t xml:space="preserve"> </w:t>
      </w:r>
      <w:r w:rsidR="001E772C" w:rsidRPr="001E772C">
        <w:rPr>
          <w:rFonts w:cs="Arial"/>
          <w:iCs/>
          <w:sz w:val="22"/>
          <w:szCs w:val="22"/>
        </w:rPr>
        <w:t>perkamos pagal fiksuoto įkainio kainodarą. Į šių paslaugų įkainį (be PVM) turi būti įskaičiuoti visi</w:t>
      </w:r>
      <w:r w:rsidR="001E7F9E">
        <w:rPr>
          <w:rFonts w:cs="Arial"/>
          <w:iCs/>
          <w:sz w:val="22"/>
          <w:szCs w:val="22"/>
        </w:rPr>
        <w:t xml:space="preserve"> </w:t>
      </w:r>
      <w:r w:rsidR="001E772C" w:rsidRPr="001E772C">
        <w:rPr>
          <w:rFonts w:cs="Arial"/>
          <w:iCs/>
          <w:sz w:val="22"/>
          <w:szCs w:val="22"/>
        </w:rPr>
        <w:t>mokesčiai (išskyrus PVM) ir visos Tiekėjo patirtos ir (ar) galimos patirti tiesioginės ir netiesioginės</w:t>
      </w:r>
      <w:r w:rsidR="001E7F9E">
        <w:rPr>
          <w:rFonts w:cs="Arial"/>
          <w:iCs/>
          <w:sz w:val="22"/>
          <w:szCs w:val="22"/>
        </w:rPr>
        <w:t xml:space="preserve"> </w:t>
      </w:r>
      <w:r w:rsidR="001E772C" w:rsidRPr="001E772C">
        <w:rPr>
          <w:rFonts w:cs="Arial"/>
          <w:iCs/>
          <w:sz w:val="22"/>
          <w:szCs w:val="22"/>
        </w:rPr>
        <w:t>išlaidos, susijusios su Sistemos priežiūros paslaugų teikimu. Sistemos priežiūros paslaugų kiekis, nurodytas Sutarties 3</w:t>
      </w:r>
      <w:r w:rsidR="000F4A71">
        <w:rPr>
          <w:rFonts w:cs="Arial"/>
          <w:iCs/>
          <w:sz w:val="22"/>
          <w:szCs w:val="22"/>
        </w:rPr>
        <w:t>.2</w:t>
      </w:r>
      <w:r w:rsidR="001E772C" w:rsidRPr="001E772C">
        <w:rPr>
          <w:rFonts w:cs="Arial"/>
          <w:iCs/>
          <w:sz w:val="22"/>
          <w:szCs w:val="22"/>
        </w:rPr>
        <w:t xml:space="preserve"> punkto lentelės 4 eilutėje,</w:t>
      </w:r>
      <w:r w:rsidR="001E7F9E">
        <w:rPr>
          <w:rFonts w:cs="Arial"/>
          <w:iCs/>
          <w:sz w:val="22"/>
          <w:szCs w:val="22"/>
        </w:rPr>
        <w:t xml:space="preserve"> </w:t>
      </w:r>
      <w:r w:rsidR="001E772C" w:rsidRPr="001E772C">
        <w:rPr>
          <w:rFonts w:cs="Arial"/>
          <w:iCs/>
          <w:sz w:val="22"/>
          <w:szCs w:val="22"/>
        </w:rPr>
        <w:t>yra maksimalus.</w:t>
      </w:r>
    </w:p>
    <w:p w14:paraId="24BF95E0" w14:textId="00DA98B5" w:rsidR="005C625C" w:rsidRDefault="001B4FCB" w:rsidP="005C625C">
      <w:pPr>
        <w:spacing w:after="0"/>
        <w:ind w:firstLine="709"/>
        <w:jc w:val="both"/>
        <w:rPr>
          <w:rFonts w:cs="Arial"/>
          <w:iCs/>
          <w:sz w:val="22"/>
          <w:szCs w:val="22"/>
        </w:rPr>
      </w:pPr>
      <w:r w:rsidRPr="00D24D91">
        <w:rPr>
          <w:rFonts w:cs="Arial"/>
          <w:iCs/>
          <w:sz w:val="22"/>
          <w:szCs w:val="22"/>
        </w:rPr>
        <w:t>3.</w:t>
      </w:r>
      <w:r w:rsidR="000F4A71">
        <w:rPr>
          <w:rFonts w:cs="Arial"/>
          <w:iCs/>
          <w:sz w:val="22"/>
          <w:szCs w:val="22"/>
        </w:rPr>
        <w:t>4</w:t>
      </w:r>
      <w:r w:rsidRPr="00D24D91">
        <w:rPr>
          <w:rFonts w:cs="Arial"/>
          <w:iCs/>
          <w:sz w:val="22"/>
          <w:szCs w:val="22"/>
        </w:rPr>
        <w:t xml:space="preserve">. </w:t>
      </w:r>
      <w:r w:rsidR="005C625C" w:rsidRPr="005C625C">
        <w:rPr>
          <w:rFonts w:cs="Arial"/>
          <w:iCs/>
          <w:sz w:val="22"/>
          <w:szCs w:val="22"/>
        </w:rPr>
        <w:t xml:space="preserve">Prekių ir </w:t>
      </w:r>
      <w:r w:rsidR="00F33BB5">
        <w:rPr>
          <w:rFonts w:cs="Arial"/>
          <w:iCs/>
          <w:sz w:val="22"/>
          <w:szCs w:val="22"/>
        </w:rPr>
        <w:t>p</w:t>
      </w:r>
      <w:r w:rsidR="005C625C">
        <w:rPr>
          <w:rFonts w:cs="Arial"/>
          <w:iCs/>
          <w:sz w:val="22"/>
          <w:szCs w:val="22"/>
        </w:rPr>
        <w:t>aslaugų</w:t>
      </w:r>
      <w:r w:rsidR="005C625C" w:rsidRPr="005C625C">
        <w:rPr>
          <w:rFonts w:cs="Arial"/>
          <w:iCs/>
          <w:sz w:val="22"/>
          <w:szCs w:val="22"/>
        </w:rPr>
        <w:t xml:space="preserve"> kainos (be PVM) yra nustatytos visam Sutarties</w:t>
      </w:r>
      <w:r w:rsidR="005C625C">
        <w:rPr>
          <w:rFonts w:cs="Arial"/>
          <w:iCs/>
          <w:sz w:val="22"/>
          <w:szCs w:val="22"/>
        </w:rPr>
        <w:t xml:space="preserve"> </w:t>
      </w:r>
      <w:r w:rsidR="005C625C" w:rsidRPr="005C625C">
        <w:rPr>
          <w:rFonts w:cs="Arial"/>
          <w:iCs/>
          <w:sz w:val="22"/>
          <w:szCs w:val="22"/>
        </w:rPr>
        <w:t>galiojimo laikotarpiui ir nebus keičiamos, o Sistemos priežiūros paslaugų įkainis gali būti peržiūrimas</w:t>
      </w:r>
      <w:r w:rsidR="005C625C">
        <w:rPr>
          <w:rFonts w:cs="Arial"/>
          <w:iCs/>
          <w:sz w:val="22"/>
          <w:szCs w:val="22"/>
        </w:rPr>
        <w:t xml:space="preserve"> </w:t>
      </w:r>
      <w:r w:rsidR="005C625C" w:rsidRPr="005C625C">
        <w:rPr>
          <w:rFonts w:cs="Arial"/>
          <w:iCs/>
          <w:sz w:val="22"/>
          <w:szCs w:val="22"/>
        </w:rPr>
        <w:t>(perskaičiuojamas) tik Sutartyje nu</w:t>
      </w:r>
      <w:r w:rsidR="00F33BB5">
        <w:rPr>
          <w:rFonts w:cs="Arial"/>
          <w:iCs/>
          <w:sz w:val="22"/>
          <w:szCs w:val="22"/>
        </w:rPr>
        <w:t>statytomis sąlygomis ir tvarka</w:t>
      </w:r>
      <w:r w:rsidR="007C7AC1" w:rsidRPr="00D24D91">
        <w:rPr>
          <w:rFonts w:cs="Arial"/>
          <w:iCs/>
          <w:sz w:val="22"/>
          <w:szCs w:val="22"/>
        </w:rPr>
        <w:t xml:space="preserve">. </w:t>
      </w:r>
      <w:bookmarkStart w:id="1" w:name="_Ref341352125"/>
    </w:p>
    <w:p w14:paraId="7D5EC3DF" w14:textId="705BCC4E" w:rsidR="005C625C" w:rsidRPr="005C625C" w:rsidRDefault="005C625C" w:rsidP="005C625C">
      <w:pPr>
        <w:spacing w:after="0"/>
        <w:ind w:firstLine="709"/>
        <w:jc w:val="both"/>
        <w:rPr>
          <w:rFonts w:cs="Arial"/>
          <w:iCs/>
          <w:sz w:val="22"/>
          <w:szCs w:val="22"/>
        </w:rPr>
      </w:pPr>
      <w:r>
        <w:rPr>
          <w:rFonts w:cs="Arial"/>
          <w:iCs/>
          <w:sz w:val="22"/>
          <w:szCs w:val="22"/>
        </w:rPr>
        <w:t>3.</w:t>
      </w:r>
      <w:r w:rsidR="000F4A71">
        <w:rPr>
          <w:rFonts w:cs="Arial"/>
          <w:iCs/>
          <w:sz w:val="22"/>
          <w:szCs w:val="22"/>
        </w:rPr>
        <w:t>5</w:t>
      </w:r>
      <w:r>
        <w:rPr>
          <w:rFonts w:cs="Arial"/>
          <w:iCs/>
          <w:sz w:val="22"/>
          <w:szCs w:val="22"/>
        </w:rPr>
        <w:t xml:space="preserve">. </w:t>
      </w:r>
      <w:r w:rsidRPr="005C625C">
        <w:rPr>
          <w:rFonts w:cs="Arial"/>
          <w:iCs/>
          <w:sz w:val="22"/>
          <w:szCs w:val="22"/>
        </w:rPr>
        <w:t>Sistemos priežiūros paslaugų įkainis (be PVM) Sutarties galiojimo laikotarpiu gali būti</w:t>
      </w:r>
    </w:p>
    <w:p w14:paraId="340EF6FA" w14:textId="34A91898" w:rsidR="000F4A71" w:rsidRDefault="005C625C" w:rsidP="000F4A71">
      <w:pPr>
        <w:spacing w:after="0"/>
        <w:jc w:val="both"/>
        <w:rPr>
          <w:rFonts w:cs="Arial"/>
          <w:iCs/>
          <w:sz w:val="22"/>
          <w:szCs w:val="22"/>
        </w:rPr>
      </w:pPr>
      <w:r w:rsidRPr="005C625C">
        <w:rPr>
          <w:rFonts w:cs="Arial"/>
          <w:iCs/>
          <w:sz w:val="22"/>
          <w:szCs w:val="22"/>
        </w:rPr>
        <w:t>peržiūrimas (perskaičiuojamas) tokiomis sąlygomis ir tvarka:</w:t>
      </w:r>
      <w:bookmarkEnd w:id="1"/>
    </w:p>
    <w:p w14:paraId="34F85C4F" w14:textId="44D3ED10" w:rsidR="000F4A71" w:rsidRDefault="000F4A71" w:rsidP="000F4A71">
      <w:pPr>
        <w:spacing w:after="0"/>
        <w:ind w:firstLine="709"/>
        <w:jc w:val="both"/>
        <w:rPr>
          <w:rFonts w:cs="Arial"/>
          <w:iCs/>
          <w:sz w:val="22"/>
          <w:szCs w:val="22"/>
        </w:rPr>
      </w:pPr>
      <w:r>
        <w:rPr>
          <w:rFonts w:cs="Arial"/>
          <w:iCs/>
          <w:sz w:val="22"/>
          <w:szCs w:val="22"/>
        </w:rPr>
        <w:t xml:space="preserve">3.5.1. </w:t>
      </w:r>
      <w:r w:rsidRPr="000F4A71">
        <w:rPr>
          <w:rFonts w:cs="Arial"/>
          <w:iCs/>
          <w:sz w:val="22"/>
          <w:szCs w:val="22"/>
        </w:rPr>
        <w:t>Sistemos priežiūros paslaugų įkainio (be PVM) perskaičiavimas inicijuojamas rašytiniu</w:t>
      </w:r>
      <w:r>
        <w:rPr>
          <w:rFonts w:cs="Arial"/>
          <w:iCs/>
          <w:sz w:val="22"/>
          <w:szCs w:val="22"/>
        </w:rPr>
        <w:t xml:space="preserve"> </w:t>
      </w:r>
      <w:r w:rsidR="006965B0">
        <w:rPr>
          <w:rFonts w:cs="Arial"/>
          <w:iCs/>
          <w:sz w:val="22"/>
          <w:szCs w:val="22"/>
        </w:rPr>
        <w:t>Š</w:t>
      </w:r>
      <w:r w:rsidRPr="000F4A71">
        <w:rPr>
          <w:rFonts w:cs="Arial"/>
          <w:iCs/>
          <w:sz w:val="22"/>
          <w:szCs w:val="22"/>
        </w:rPr>
        <w:t>alies prašymu. Sutartyje numatytas įkainis (be PVM) gali būti perskaičiuojamas, jeigu Valstybės</w:t>
      </w:r>
      <w:r>
        <w:rPr>
          <w:rFonts w:cs="Arial"/>
          <w:iCs/>
          <w:sz w:val="22"/>
          <w:szCs w:val="22"/>
        </w:rPr>
        <w:t xml:space="preserve"> </w:t>
      </w:r>
      <w:r w:rsidRPr="000F4A71">
        <w:rPr>
          <w:rFonts w:cs="Arial"/>
          <w:iCs/>
          <w:sz w:val="22"/>
          <w:szCs w:val="22"/>
        </w:rPr>
        <w:t>duomenų agentūros (www.stat.gov.lt) kas ketvirtį skelbiamo ūkio subjektams suteiktų paslaugų kainų</w:t>
      </w:r>
      <w:r>
        <w:rPr>
          <w:rFonts w:cs="Arial"/>
          <w:iCs/>
          <w:sz w:val="22"/>
          <w:szCs w:val="22"/>
        </w:rPr>
        <w:t xml:space="preserve"> </w:t>
      </w:r>
      <w:r w:rsidRPr="000F4A71">
        <w:rPr>
          <w:rFonts w:cs="Arial"/>
          <w:iCs/>
          <w:sz w:val="22"/>
          <w:szCs w:val="22"/>
        </w:rPr>
        <w:t>indekso „J62 Kompiuterių programavimo, konsultacinė ir susijusi veikla“ (toliau – PKI) pokytis (k),</w:t>
      </w:r>
      <w:r>
        <w:rPr>
          <w:rFonts w:cs="Arial"/>
          <w:iCs/>
          <w:sz w:val="22"/>
          <w:szCs w:val="22"/>
        </w:rPr>
        <w:t xml:space="preserve"> </w:t>
      </w:r>
      <w:r w:rsidRPr="000F4A71">
        <w:rPr>
          <w:rFonts w:cs="Arial"/>
          <w:iCs/>
          <w:sz w:val="22"/>
          <w:szCs w:val="22"/>
        </w:rPr>
        <w:t xml:space="preserve">apskaičiuotas, kaip nustatyta Sutarties </w:t>
      </w:r>
      <w:r>
        <w:rPr>
          <w:rFonts w:cs="Arial"/>
          <w:iCs/>
          <w:sz w:val="22"/>
          <w:szCs w:val="22"/>
        </w:rPr>
        <w:t>3</w:t>
      </w:r>
      <w:r w:rsidRPr="000F4A71">
        <w:rPr>
          <w:rFonts w:cs="Arial"/>
          <w:iCs/>
          <w:sz w:val="22"/>
          <w:szCs w:val="22"/>
        </w:rPr>
        <w:t>.</w:t>
      </w:r>
      <w:r>
        <w:rPr>
          <w:rFonts w:cs="Arial"/>
          <w:iCs/>
          <w:sz w:val="22"/>
          <w:szCs w:val="22"/>
        </w:rPr>
        <w:t>5.</w:t>
      </w:r>
      <w:r w:rsidRPr="000F4A71">
        <w:rPr>
          <w:rFonts w:cs="Arial"/>
          <w:iCs/>
          <w:sz w:val="22"/>
          <w:szCs w:val="22"/>
        </w:rPr>
        <w:t>2 papunktyje, yra didesnis kaip 7 proc. Atlikdamos</w:t>
      </w:r>
      <w:r>
        <w:rPr>
          <w:rFonts w:cs="Arial"/>
          <w:iCs/>
          <w:sz w:val="22"/>
          <w:szCs w:val="22"/>
        </w:rPr>
        <w:t xml:space="preserve"> </w:t>
      </w:r>
      <w:r w:rsidRPr="000F4A71">
        <w:rPr>
          <w:rFonts w:cs="Arial"/>
          <w:iCs/>
          <w:sz w:val="22"/>
          <w:szCs w:val="22"/>
        </w:rPr>
        <w:t xml:space="preserve">perskaičiavimą, </w:t>
      </w:r>
      <w:r w:rsidR="006965B0">
        <w:rPr>
          <w:rFonts w:cs="Arial"/>
          <w:iCs/>
          <w:sz w:val="22"/>
          <w:szCs w:val="22"/>
        </w:rPr>
        <w:t>Š</w:t>
      </w:r>
      <w:r w:rsidRPr="000F4A71">
        <w:rPr>
          <w:rFonts w:cs="Arial"/>
          <w:iCs/>
          <w:sz w:val="22"/>
          <w:szCs w:val="22"/>
        </w:rPr>
        <w:t>alys vadovaujasi Valstybės duomenų agentūros viešai Oficialiosios statistikos</w:t>
      </w:r>
      <w:r>
        <w:rPr>
          <w:rFonts w:cs="Arial"/>
          <w:iCs/>
          <w:sz w:val="22"/>
          <w:szCs w:val="22"/>
        </w:rPr>
        <w:t xml:space="preserve"> </w:t>
      </w:r>
      <w:r w:rsidRPr="000F4A71">
        <w:rPr>
          <w:rFonts w:cs="Arial"/>
          <w:iCs/>
          <w:sz w:val="22"/>
          <w:szCs w:val="22"/>
        </w:rPr>
        <w:t xml:space="preserve">portale paskelbtais Rodiklių duomenų bazės duomenimis, iš kitos </w:t>
      </w:r>
      <w:r w:rsidR="006965B0">
        <w:rPr>
          <w:rFonts w:cs="Arial"/>
          <w:iCs/>
          <w:sz w:val="22"/>
          <w:szCs w:val="22"/>
        </w:rPr>
        <w:t>Š</w:t>
      </w:r>
      <w:r w:rsidRPr="000F4A71">
        <w:rPr>
          <w:rFonts w:cs="Arial"/>
          <w:iCs/>
          <w:sz w:val="22"/>
          <w:szCs w:val="22"/>
        </w:rPr>
        <w:t>alies nereikalaudamos</w:t>
      </w:r>
      <w:r>
        <w:rPr>
          <w:rFonts w:cs="Arial"/>
          <w:iCs/>
          <w:sz w:val="22"/>
          <w:szCs w:val="22"/>
        </w:rPr>
        <w:t xml:space="preserve"> </w:t>
      </w:r>
      <w:r w:rsidRPr="000F4A71">
        <w:rPr>
          <w:rFonts w:cs="Arial"/>
          <w:iCs/>
          <w:sz w:val="22"/>
          <w:szCs w:val="22"/>
        </w:rPr>
        <w:t>pateikti</w:t>
      </w:r>
      <w:r>
        <w:rPr>
          <w:rFonts w:cs="Arial"/>
          <w:iCs/>
          <w:sz w:val="22"/>
          <w:szCs w:val="22"/>
        </w:rPr>
        <w:t xml:space="preserve"> </w:t>
      </w:r>
      <w:r w:rsidRPr="000F4A71">
        <w:rPr>
          <w:rFonts w:cs="Arial"/>
          <w:iCs/>
          <w:sz w:val="22"/>
          <w:szCs w:val="22"/>
        </w:rPr>
        <w:t>oficialaus</w:t>
      </w:r>
      <w:r>
        <w:rPr>
          <w:rFonts w:cs="Arial"/>
          <w:iCs/>
          <w:sz w:val="22"/>
          <w:szCs w:val="22"/>
        </w:rPr>
        <w:t xml:space="preserve"> </w:t>
      </w:r>
      <w:r w:rsidRPr="000F4A71">
        <w:rPr>
          <w:rFonts w:cs="Arial"/>
          <w:iCs/>
          <w:sz w:val="22"/>
          <w:szCs w:val="22"/>
        </w:rPr>
        <w:t>Valstybės</w:t>
      </w:r>
      <w:r>
        <w:rPr>
          <w:rFonts w:cs="Arial"/>
          <w:iCs/>
          <w:sz w:val="22"/>
          <w:szCs w:val="22"/>
        </w:rPr>
        <w:t xml:space="preserve"> </w:t>
      </w:r>
      <w:r w:rsidRPr="000F4A71">
        <w:rPr>
          <w:rFonts w:cs="Arial"/>
          <w:iCs/>
          <w:sz w:val="22"/>
          <w:szCs w:val="22"/>
        </w:rPr>
        <w:t>duomenų</w:t>
      </w:r>
      <w:r>
        <w:rPr>
          <w:rFonts w:cs="Arial"/>
          <w:iCs/>
          <w:sz w:val="22"/>
          <w:szCs w:val="22"/>
        </w:rPr>
        <w:t xml:space="preserve"> </w:t>
      </w:r>
      <w:r w:rsidRPr="000F4A71">
        <w:rPr>
          <w:rFonts w:cs="Arial"/>
          <w:iCs/>
          <w:sz w:val="22"/>
          <w:szCs w:val="22"/>
        </w:rPr>
        <w:t>agentūros</w:t>
      </w:r>
      <w:r>
        <w:rPr>
          <w:rFonts w:cs="Arial"/>
          <w:iCs/>
          <w:sz w:val="22"/>
          <w:szCs w:val="22"/>
        </w:rPr>
        <w:t xml:space="preserve"> </w:t>
      </w:r>
      <w:r w:rsidRPr="000F4A71">
        <w:rPr>
          <w:rFonts w:cs="Arial"/>
          <w:iCs/>
          <w:sz w:val="22"/>
          <w:szCs w:val="22"/>
        </w:rPr>
        <w:t>ar</w:t>
      </w:r>
      <w:r>
        <w:rPr>
          <w:rFonts w:cs="Arial"/>
          <w:iCs/>
          <w:sz w:val="22"/>
          <w:szCs w:val="22"/>
        </w:rPr>
        <w:t xml:space="preserve"> </w:t>
      </w:r>
      <w:r w:rsidRPr="000F4A71">
        <w:rPr>
          <w:rFonts w:cs="Arial"/>
          <w:iCs/>
          <w:sz w:val="22"/>
          <w:szCs w:val="22"/>
        </w:rPr>
        <w:t>kitos</w:t>
      </w:r>
      <w:r>
        <w:rPr>
          <w:rFonts w:cs="Arial"/>
          <w:iCs/>
          <w:sz w:val="22"/>
          <w:szCs w:val="22"/>
        </w:rPr>
        <w:t xml:space="preserve"> </w:t>
      </w:r>
      <w:r w:rsidRPr="000F4A71">
        <w:rPr>
          <w:rFonts w:cs="Arial"/>
          <w:iCs/>
          <w:sz w:val="22"/>
          <w:szCs w:val="22"/>
        </w:rPr>
        <w:t>institucijos</w:t>
      </w:r>
      <w:r>
        <w:rPr>
          <w:rFonts w:cs="Arial"/>
          <w:iCs/>
          <w:sz w:val="22"/>
          <w:szCs w:val="22"/>
        </w:rPr>
        <w:t xml:space="preserve"> </w:t>
      </w:r>
      <w:r w:rsidRPr="000F4A71">
        <w:rPr>
          <w:rFonts w:cs="Arial"/>
          <w:iCs/>
          <w:sz w:val="22"/>
          <w:szCs w:val="22"/>
        </w:rPr>
        <w:t>išduoto</w:t>
      </w:r>
      <w:r>
        <w:rPr>
          <w:rFonts w:cs="Arial"/>
          <w:iCs/>
          <w:sz w:val="22"/>
          <w:szCs w:val="22"/>
        </w:rPr>
        <w:t xml:space="preserve"> </w:t>
      </w:r>
      <w:r w:rsidRPr="000F4A71">
        <w:rPr>
          <w:rFonts w:cs="Arial"/>
          <w:iCs/>
          <w:sz w:val="22"/>
          <w:szCs w:val="22"/>
        </w:rPr>
        <w:t>dokumento</w:t>
      </w:r>
      <w:r>
        <w:rPr>
          <w:rFonts w:cs="Arial"/>
          <w:iCs/>
          <w:sz w:val="22"/>
          <w:szCs w:val="22"/>
        </w:rPr>
        <w:t xml:space="preserve"> </w:t>
      </w:r>
      <w:r w:rsidRPr="000F4A71">
        <w:rPr>
          <w:rFonts w:cs="Arial"/>
          <w:iCs/>
          <w:sz w:val="22"/>
          <w:szCs w:val="22"/>
        </w:rPr>
        <w:t>ar</w:t>
      </w:r>
      <w:r>
        <w:rPr>
          <w:rFonts w:cs="Arial"/>
          <w:iCs/>
          <w:sz w:val="22"/>
          <w:szCs w:val="22"/>
        </w:rPr>
        <w:t xml:space="preserve"> </w:t>
      </w:r>
      <w:r w:rsidRPr="000F4A71">
        <w:rPr>
          <w:rFonts w:cs="Arial"/>
          <w:iCs/>
          <w:sz w:val="22"/>
          <w:szCs w:val="22"/>
        </w:rPr>
        <w:t>patvirtinimo;</w:t>
      </w:r>
      <w:r>
        <w:rPr>
          <w:rFonts w:cs="Arial"/>
          <w:iCs/>
          <w:sz w:val="22"/>
          <w:szCs w:val="22"/>
        </w:rPr>
        <w:t xml:space="preserve"> </w:t>
      </w:r>
    </w:p>
    <w:p w14:paraId="75F0C166" w14:textId="77777777" w:rsidR="000F4A71" w:rsidRDefault="000F4A71" w:rsidP="000F4A71">
      <w:pPr>
        <w:spacing w:after="0"/>
        <w:ind w:firstLine="709"/>
        <w:jc w:val="both"/>
        <w:rPr>
          <w:rFonts w:cs="Arial"/>
          <w:iCs/>
          <w:sz w:val="22"/>
          <w:szCs w:val="22"/>
        </w:rPr>
      </w:pPr>
      <w:r>
        <w:rPr>
          <w:rFonts w:cs="Arial"/>
          <w:iCs/>
          <w:sz w:val="22"/>
          <w:szCs w:val="22"/>
        </w:rPr>
        <w:t xml:space="preserve">3.5.2. </w:t>
      </w:r>
      <w:r w:rsidRPr="000F4A71">
        <w:rPr>
          <w:rFonts w:cs="Arial"/>
          <w:iCs/>
          <w:sz w:val="22"/>
          <w:szCs w:val="22"/>
        </w:rPr>
        <w:t>Sistemos</w:t>
      </w:r>
      <w:r>
        <w:rPr>
          <w:rFonts w:cs="Arial"/>
          <w:iCs/>
          <w:sz w:val="22"/>
          <w:szCs w:val="22"/>
        </w:rPr>
        <w:t xml:space="preserve"> </w:t>
      </w:r>
      <w:r w:rsidRPr="000F4A71">
        <w:rPr>
          <w:rFonts w:cs="Arial"/>
          <w:iCs/>
          <w:sz w:val="22"/>
          <w:szCs w:val="22"/>
        </w:rPr>
        <w:t>priežiūros</w:t>
      </w:r>
      <w:r>
        <w:rPr>
          <w:rFonts w:cs="Arial"/>
          <w:iCs/>
          <w:sz w:val="22"/>
          <w:szCs w:val="22"/>
        </w:rPr>
        <w:t xml:space="preserve"> </w:t>
      </w:r>
      <w:r w:rsidRPr="000F4A71">
        <w:rPr>
          <w:rFonts w:cs="Arial"/>
          <w:iCs/>
          <w:sz w:val="22"/>
          <w:szCs w:val="22"/>
        </w:rPr>
        <w:t>paslaugų</w:t>
      </w:r>
      <w:r>
        <w:rPr>
          <w:rFonts w:cs="Arial"/>
          <w:iCs/>
          <w:sz w:val="22"/>
          <w:szCs w:val="22"/>
        </w:rPr>
        <w:t xml:space="preserve"> </w:t>
      </w:r>
      <w:r w:rsidRPr="000F4A71">
        <w:rPr>
          <w:rFonts w:cs="Arial"/>
          <w:iCs/>
          <w:sz w:val="22"/>
          <w:szCs w:val="22"/>
        </w:rPr>
        <w:t>įkainis</w:t>
      </w:r>
      <w:r>
        <w:rPr>
          <w:rFonts w:cs="Arial"/>
          <w:iCs/>
          <w:sz w:val="22"/>
          <w:szCs w:val="22"/>
        </w:rPr>
        <w:t xml:space="preserve"> </w:t>
      </w:r>
      <w:r w:rsidRPr="000F4A71">
        <w:rPr>
          <w:rFonts w:cs="Arial"/>
          <w:iCs/>
          <w:sz w:val="22"/>
          <w:szCs w:val="22"/>
        </w:rPr>
        <w:t>(be</w:t>
      </w:r>
      <w:r>
        <w:rPr>
          <w:rFonts w:cs="Arial"/>
          <w:iCs/>
          <w:sz w:val="22"/>
          <w:szCs w:val="22"/>
        </w:rPr>
        <w:t xml:space="preserve"> </w:t>
      </w:r>
      <w:r w:rsidRPr="000F4A71">
        <w:rPr>
          <w:rFonts w:cs="Arial"/>
          <w:iCs/>
          <w:sz w:val="22"/>
          <w:szCs w:val="22"/>
        </w:rPr>
        <w:t>PVM</w:t>
      </w:r>
      <w:r>
        <w:rPr>
          <w:rFonts w:cs="Arial"/>
          <w:iCs/>
          <w:sz w:val="22"/>
          <w:szCs w:val="22"/>
        </w:rPr>
        <w:t xml:space="preserve">) </w:t>
      </w:r>
      <w:r w:rsidRPr="000F4A71">
        <w:rPr>
          <w:rFonts w:cs="Arial"/>
          <w:iCs/>
          <w:sz w:val="22"/>
          <w:szCs w:val="22"/>
        </w:rPr>
        <w:t>perskaičiuojamas</w:t>
      </w:r>
      <w:r>
        <w:rPr>
          <w:rFonts w:cs="Arial"/>
          <w:iCs/>
          <w:sz w:val="22"/>
          <w:szCs w:val="22"/>
        </w:rPr>
        <w:t xml:space="preserve"> </w:t>
      </w:r>
      <w:r w:rsidRPr="000F4A71">
        <w:rPr>
          <w:rFonts w:cs="Arial"/>
          <w:iCs/>
          <w:sz w:val="22"/>
          <w:szCs w:val="22"/>
        </w:rPr>
        <w:t>pagal</w:t>
      </w:r>
      <w:r>
        <w:rPr>
          <w:rFonts w:cs="Arial"/>
          <w:iCs/>
          <w:sz w:val="22"/>
          <w:szCs w:val="22"/>
        </w:rPr>
        <w:t xml:space="preserve"> </w:t>
      </w:r>
      <w:r w:rsidRPr="000F4A71">
        <w:rPr>
          <w:rFonts w:cs="Arial"/>
          <w:iCs/>
          <w:sz w:val="22"/>
          <w:szCs w:val="22"/>
        </w:rPr>
        <w:t>formul</w:t>
      </w:r>
      <w:r>
        <w:rPr>
          <w:rFonts w:cs="Arial"/>
          <w:iCs/>
          <w:sz w:val="22"/>
          <w:szCs w:val="22"/>
        </w:rPr>
        <w:t>ę:</w:t>
      </w:r>
    </w:p>
    <w:p w14:paraId="3AFCAF94" w14:textId="77777777" w:rsidR="001A067B" w:rsidRDefault="001A067B" w:rsidP="000F4A71">
      <w:pPr>
        <w:spacing w:after="0"/>
        <w:ind w:firstLine="709"/>
        <w:jc w:val="both"/>
        <w:rPr>
          <w:rFonts w:cs="Arial"/>
          <w:iCs/>
          <w:sz w:val="22"/>
          <w:szCs w:val="22"/>
        </w:rPr>
      </w:pPr>
    </w:p>
    <w:p w14:paraId="51F68590" w14:textId="39D3D5BA" w:rsidR="000F4A71" w:rsidRPr="00AC5BE7" w:rsidRDefault="000F4A71" w:rsidP="000F4A71">
      <w:pPr>
        <w:spacing w:after="0"/>
        <w:ind w:firstLine="709"/>
        <w:jc w:val="both"/>
        <w:rPr>
          <w:rFonts w:eastAsiaTheme="minorEastAsia" w:cs="Arial"/>
          <w:iCs/>
          <w:sz w:val="22"/>
          <w:szCs w:val="22"/>
        </w:rPr>
      </w:pPr>
      <w:r>
        <w:rPr>
          <w:rFonts w:cs="Arial"/>
          <w:iCs/>
          <w:sz w:val="22"/>
          <w:szCs w:val="22"/>
        </w:rPr>
        <w:t xml:space="preserve"> </w:t>
      </w:r>
      <m:oMath>
        <m:sSub>
          <m:sSubPr>
            <m:ctrlPr>
              <w:rPr>
                <w:rFonts w:ascii="Cambria Math" w:hAnsi="Cambria Math" w:cs="Arial"/>
                <w:i/>
                <w:iCs/>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=a+(</m:t>
        </m:r>
        <m:f>
          <m:fPr>
            <m:ctrlPr>
              <w:rPr>
                <w:rFonts w:ascii="Cambria Math" w:hAnsi="Cambria Math" w:cs="Arial"/>
                <w:i/>
                <w:iCs/>
                <w:sz w:val="22"/>
                <w:szCs w:val="22"/>
                <w:lang w:val="en-US"/>
              </w:rPr>
            </m:ctrlPr>
          </m:fPr>
          <m:num>
            <m:r>
              <w:rPr>
                <w:rFonts w:ascii="Cambria Math" w:hAnsi="Cambria Math" w:cs="Arial"/>
                <w:sz w:val="22"/>
                <w:szCs w:val="22"/>
              </w:rPr>
              <m:t>k</m:t>
            </m:r>
          </m:num>
          <m:den>
            <m:r>
              <w:rPr>
                <w:rFonts w:ascii="Cambria Math" w:hAnsi="Cambria Math" w:cs="Arial"/>
                <w:sz w:val="22"/>
                <w:szCs w:val="22"/>
              </w:rPr>
              <m:t>100</m:t>
            </m:r>
          </m:den>
        </m:f>
        <m:r>
          <w:rPr>
            <w:rFonts w:ascii="Cambria Math" w:hAnsi="Cambria Math" w:cs="Arial"/>
            <w:sz w:val="22"/>
            <w:szCs w:val="22"/>
          </w:rPr>
          <m:t>xa)</m:t>
        </m:r>
      </m:oMath>
      <w:r w:rsidR="00F37324" w:rsidRPr="00AC5BE7">
        <w:rPr>
          <w:rFonts w:eastAsiaTheme="minorEastAsia" w:cs="Arial"/>
          <w:iCs/>
          <w:sz w:val="22"/>
          <w:szCs w:val="22"/>
        </w:rPr>
        <w:t>, kur</w:t>
      </w:r>
    </w:p>
    <w:p w14:paraId="17242DA2" w14:textId="293D4D1A" w:rsidR="001A067B" w:rsidRDefault="001A067B" w:rsidP="00F37324">
      <w:pPr>
        <w:spacing w:after="0"/>
        <w:ind w:firstLine="709"/>
        <w:jc w:val="both"/>
        <w:rPr>
          <w:rFonts w:cs="Arial"/>
          <w:iCs/>
          <w:sz w:val="22"/>
          <w:szCs w:val="22"/>
        </w:rPr>
      </w:pPr>
    </w:p>
    <w:p w14:paraId="7FA77B09" w14:textId="75B8D9BA" w:rsidR="00F37324" w:rsidRDefault="00F37324" w:rsidP="00F37324">
      <w:pPr>
        <w:spacing w:after="0"/>
        <w:ind w:firstLine="709"/>
        <w:jc w:val="both"/>
        <w:rPr>
          <w:rFonts w:cs="Arial"/>
          <w:iCs/>
          <w:sz w:val="22"/>
          <w:szCs w:val="22"/>
        </w:rPr>
      </w:pPr>
      <w:r>
        <w:rPr>
          <w:rFonts w:cs="Arial"/>
          <w:iCs/>
          <w:sz w:val="22"/>
          <w:szCs w:val="22"/>
        </w:rPr>
        <w:t xml:space="preserve"> a - </w:t>
      </w:r>
      <w:r w:rsidRPr="00F37324">
        <w:rPr>
          <w:rFonts w:cs="Arial"/>
          <w:iCs/>
          <w:sz w:val="22"/>
          <w:szCs w:val="22"/>
        </w:rPr>
        <w:t>įkainis (Eur be PVM) (</w:t>
      </w:r>
      <w:r w:rsidR="006965B0">
        <w:rPr>
          <w:rFonts w:cs="Arial"/>
          <w:iCs/>
          <w:sz w:val="22"/>
          <w:szCs w:val="22"/>
        </w:rPr>
        <w:t xml:space="preserve">Tiekėjo </w:t>
      </w:r>
      <w:r w:rsidRPr="00F37324">
        <w:rPr>
          <w:rFonts w:cs="Arial"/>
          <w:iCs/>
          <w:sz w:val="22"/>
          <w:szCs w:val="22"/>
        </w:rPr>
        <w:t xml:space="preserve">pasiūlyme </w:t>
      </w:r>
      <w:r w:rsidR="006965B0">
        <w:rPr>
          <w:rFonts w:cs="Arial"/>
          <w:iCs/>
          <w:sz w:val="22"/>
          <w:szCs w:val="22"/>
        </w:rPr>
        <w:t xml:space="preserve">Pirkimui </w:t>
      </w:r>
      <w:r w:rsidRPr="00F37324">
        <w:rPr>
          <w:rFonts w:cs="Arial"/>
          <w:iCs/>
          <w:sz w:val="22"/>
          <w:szCs w:val="22"/>
        </w:rPr>
        <w:t>nurodytas įkainis (jei įkainis (be PVM)</w:t>
      </w:r>
      <w:r>
        <w:rPr>
          <w:rFonts w:cs="Arial"/>
          <w:iCs/>
          <w:sz w:val="22"/>
          <w:szCs w:val="22"/>
        </w:rPr>
        <w:t xml:space="preserve"> </w:t>
      </w:r>
      <w:r w:rsidRPr="00F37324">
        <w:rPr>
          <w:rFonts w:cs="Arial"/>
          <w:iCs/>
          <w:sz w:val="22"/>
          <w:szCs w:val="22"/>
        </w:rPr>
        <w:t>perskaičiuojamas pirmą kartą) arba paskutinio perskaičiavimo įkainis (be PVM) (jei įkainis (be PVM)</w:t>
      </w:r>
      <w:r>
        <w:rPr>
          <w:rFonts w:cs="Arial"/>
          <w:iCs/>
          <w:sz w:val="22"/>
          <w:szCs w:val="22"/>
        </w:rPr>
        <w:t xml:space="preserve"> </w:t>
      </w:r>
      <w:r w:rsidRPr="00F37324">
        <w:rPr>
          <w:rFonts w:cs="Arial"/>
          <w:iCs/>
          <w:sz w:val="22"/>
          <w:szCs w:val="22"/>
        </w:rPr>
        <w:t>jau</w:t>
      </w:r>
      <w:r>
        <w:rPr>
          <w:rFonts w:cs="Arial"/>
          <w:iCs/>
          <w:sz w:val="22"/>
          <w:szCs w:val="22"/>
        </w:rPr>
        <w:t xml:space="preserve"> </w:t>
      </w:r>
      <w:r w:rsidRPr="00F37324">
        <w:rPr>
          <w:rFonts w:cs="Arial"/>
          <w:iCs/>
          <w:sz w:val="22"/>
          <w:szCs w:val="22"/>
        </w:rPr>
        <w:t>buvo</w:t>
      </w:r>
      <w:r>
        <w:rPr>
          <w:rFonts w:cs="Arial"/>
          <w:iCs/>
          <w:sz w:val="22"/>
          <w:szCs w:val="22"/>
        </w:rPr>
        <w:t xml:space="preserve"> </w:t>
      </w:r>
      <w:r w:rsidRPr="00F37324">
        <w:rPr>
          <w:rFonts w:cs="Arial"/>
          <w:iCs/>
          <w:sz w:val="22"/>
          <w:szCs w:val="22"/>
        </w:rPr>
        <w:t>perskaičiuotas);</w:t>
      </w:r>
    </w:p>
    <w:p w14:paraId="24FD142C" w14:textId="5EDCD5D6" w:rsidR="00F37324" w:rsidRDefault="00F37324" w:rsidP="00F37324">
      <w:pPr>
        <w:spacing w:after="0"/>
        <w:ind w:firstLine="709"/>
        <w:jc w:val="both"/>
        <w:rPr>
          <w:rFonts w:cs="Arial"/>
          <w:iCs/>
          <w:sz w:val="22"/>
          <w:szCs w:val="22"/>
        </w:rPr>
      </w:pPr>
      <w:r>
        <w:rPr>
          <w:rFonts w:cs="Arial"/>
          <w:iCs/>
          <w:sz w:val="22"/>
          <w:szCs w:val="22"/>
        </w:rPr>
        <w:t>a</w:t>
      </w:r>
      <w:r w:rsidRPr="00F37324">
        <w:rPr>
          <w:rFonts w:cs="Arial"/>
          <w:iCs/>
          <w:sz w:val="22"/>
          <w:szCs w:val="22"/>
          <w:vertAlign w:val="subscript"/>
        </w:rPr>
        <w:t>1</w:t>
      </w:r>
      <w:r>
        <w:rPr>
          <w:rFonts w:cs="Arial"/>
          <w:iCs/>
          <w:sz w:val="22"/>
          <w:szCs w:val="22"/>
          <w:vertAlign w:val="subscript"/>
        </w:rPr>
        <w:t xml:space="preserve"> </w:t>
      </w:r>
      <w:r>
        <w:rPr>
          <w:rFonts w:cs="Arial"/>
          <w:iCs/>
          <w:sz w:val="22"/>
          <w:szCs w:val="22"/>
        </w:rPr>
        <w:t>–</w:t>
      </w:r>
      <w:r w:rsidRPr="00F37324">
        <w:rPr>
          <w:rFonts w:cs="Arial"/>
          <w:iCs/>
          <w:sz w:val="22"/>
          <w:szCs w:val="22"/>
        </w:rPr>
        <w:t xml:space="preserve"> perskaičiuotas</w:t>
      </w:r>
      <w:r>
        <w:rPr>
          <w:rFonts w:cs="Arial"/>
          <w:iCs/>
          <w:sz w:val="22"/>
          <w:szCs w:val="22"/>
        </w:rPr>
        <w:t xml:space="preserve"> </w:t>
      </w:r>
      <w:r w:rsidRPr="00F37324">
        <w:rPr>
          <w:rFonts w:cs="Arial"/>
          <w:iCs/>
          <w:sz w:val="22"/>
          <w:szCs w:val="22"/>
        </w:rPr>
        <w:t>(pakeistas)</w:t>
      </w:r>
      <w:r>
        <w:rPr>
          <w:rFonts w:cs="Arial"/>
          <w:iCs/>
          <w:sz w:val="22"/>
          <w:szCs w:val="22"/>
        </w:rPr>
        <w:t xml:space="preserve"> </w:t>
      </w:r>
      <w:r w:rsidRPr="00F37324">
        <w:rPr>
          <w:rFonts w:cs="Arial"/>
          <w:iCs/>
          <w:sz w:val="22"/>
          <w:szCs w:val="22"/>
        </w:rPr>
        <w:t>įkainis</w:t>
      </w:r>
      <w:r>
        <w:rPr>
          <w:rFonts w:cs="Arial"/>
          <w:iCs/>
          <w:sz w:val="22"/>
          <w:szCs w:val="22"/>
        </w:rPr>
        <w:t xml:space="preserve"> </w:t>
      </w:r>
      <w:r w:rsidRPr="00F37324">
        <w:rPr>
          <w:rFonts w:cs="Arial"/>
          <w:iCs/>
          <w:sz w:val="22"/>
          <w:szCs w:val="22"/>
        </w:rPr>
        <w:t>(Eur</w:t>
      </w:r>
      <w:r>
        <w:rPr>
          <w:rFonts w:cs="Arial"/>
          <w:iCs/>
          <w:sz w:val="22"/>
          <w:szCs w:val="22"/>
        </w:rPr>
        <w:t xml:space="preserve"> </w:t>
      </w:r>
      <w:r w:rsidRPr="00F37324">
        <w:rPr>
          <w:rFonts w:cs="Arial"/>
          <w:iCs/>
          <w:sz w:val="22"/>
          <w:szCs w:val="22"/>
        </w:rPr>
        <w:t>be</w:t>
      </w:r>
      <w:r>
        <w:rPr>
          <w:rFonts w:cs="Arial"/>
          <w:iCs/>
          <w:sz w:val="22"/>
          <w:szCs w:val="22"/>
        </w:rPr>
        <w:t xml:space="preserve"> </w:t>
      </w:r>
      <w:r w:rsidRPr="00F37324">
        <w:rPr>
          <w:rFonts w:cs="Arial"/>
          <w:iCs/>
          <w:sz w:val="22"/>
          <w:szCs w:val="22"/>
        </w:rPr>
        <w:t>PVM);</w:t>
      </w:r>
    </w:p>
    <w:p w14:paraId="18BDB67B" w14:textId="2D09499E" w:rsidR="00F37324" w:rsidRDefault="00F37324" w:rsidP="00F37324">
      <w:pPr>
        <w:spacing w:after="0"/>
        <w:ind w:firstLine="709"/>
        <w:jc w:val="both"/>
        <w:rPr>
          <w:rFonts w:cs="Arial"/>
          <w:iCs/>
          <w:sz w:val="22"/>
          <w:szCs w:val="22"/>
        </w:rPr>
      </w:pPr>
      <w:r w:rsidRPr="00F37324">
        <w:rPr>
          <w:rFonts w:cs="Arial"/>
          <w:iCs/>
          <w:sz w:val="22"/>
          <w:szCs w:val="22"/>
        </w:rPr>
        <w:t>k</w:t>
      </w:r>
      <w:r>
        <w:rPr>
          <w:rFonts w:cs="Arial"/>
          <w:iCs/>
          <w:sz w:val="22"/>
          <w:szCs w:val="22"/>
        </w:rPr>
        <w:t xml:space="preserve"> </w:t>
      </w:r>
      <w:r w:rsidRPr="00F37324">
        <w:rPr>
          <w:rFonts w:cs="Arial"/>
          <w:iCs/>
          <w:sz w:val="22"/>
          <w:szCs w:val="22"/>
        </w:rPr>
        <w:t>–</w:t>
      </w:r>
      <w:r>
        <w:rPr>
          <w:rFonts w:cs="Arial"/>
          <w:iCs/>
          <w:sz w:val="22"/>
          <w:szCs w:val="22"/>
        </w:rPr>
        <w:t xml:space="preserve"> </w:t>
      </w:r>
      <w:r w:rsidRPr="00F37324">
        <w:rPr>
          <w:rFonts w:cs="Arial"/>
          <w:iCs/>
          <w:sz w:val="22"/>
          <w:szCs w:val="22"/>
        </w:rPr>
        <w:t>pagal</w:t>
      </w:r>
      <w:r>
        <w:rPr>
          <w:rFonts w:cs="Arial"/>
          <w:iCs/>
          <w:sz w:val="22"/>
          <w:szCs w:val="22"/>
        </w:rPr>
        <w:t xml:space="preserve"> </w:t>
      </w:r>
      <w:r w:rsidRPr="00F37324">
        <w:rPr>
          <w:rFonts w:cs="Arial"/>
          <w:iCs/>
          <w:sz w:val="22"/>
          <w:szCs w:val="22"/>
        </w:rPr>
        <w:t>PKI</w:t>
      </w:r>
      <w:r>
        <w:rPr>
          <w:rFonts w:cs="Arial"/>
          <w:iCs/>
          <w:sz w:val="22"/>
          <w:szCs w:val="22"/>
        </w:rPr>
        <w:t xml:space="preserve"> </w:t>
      </w:r>
      <w:r w:rsidRPr="00F37324">
        <w:rPr>
          <w:rFonts w:cs="Arial"/>
          <w:iCs/>
          <w:sz w:val="22"/>
          <w:szCs w:val="22"/>
        </w:rPr>
        <w:t>apskaičiuotas</w:t>
      </w:r>
      <w:r>
        <w:rPr>
          <w:rFonts w:cs="Arial"/>
          <w:iCs/>
          <w:sz w:val="22"/>
          <w:szCs w:val="22"/>
        </w:rPr>
        <w:t xml:space="preserve"> </w:t>
      </w:r>
      <w:r w:rsidRPr="00F37324">
        <w:rPr>
          <w:rFonts w:cs="Arial"/>
          <w:iCs/>
          <w:sz w:val="22"/>
          <w:szCs w:val="22"/>
        </w:rPr>
        <w:t>kainų</w:t>
      </w:r>
      <w:r>
        <w:rPr>
          <w:rFonts w:cs="Arial"/>
          <w:iCs/>
          <w:sz w:val="22"/>
          <w:szCs w:val="22"/>
        </w:rPr>
        <w:t xml:space="preserve"> </w:t>
      </w:r>
      <w:r w:rsidRPr="00F37324">
        <w:rPr>
          <w:rFonts w:cs="Arial"/>
          <w:iCs/>
          <w:sz w:val="22"/>
          <w:szCs w:val="22"/>
        </w:rPr>
        <w:t>pokytis</w:t>
      </w:r>
      <w:r>
        <w:rPr>
          <w:rFonts w:cs="Arial"/>
          <w:iCs/>
          <w:sz w:val="22"/>
          <w:szCs w:val="22"/>
        </w:rPr>
        <w:t xml:space="preserve"> </w:t>
      </w:r>
      <w:r w:rsidRPr="00F37324">
        <w:rPr>
          <w:rFonts w:cs="Arial"/>
          <w:iCs/>
          <w:sz w:val="22"/>
          <w:szCs w:val="22"/>
        </w:rPr>
        <w:t>(padidėjimas</w:t>
      </w:r>
      <w:r>
        <w:rPr>
          <w:rFonts w:cs="Arial"/>
          <w:iCs/>
          <w:sz w:val="22"/>
          <w:szCs w:val="22"/>
        </w:rPr>
        <w:t xml:space="preserve"> </w:t>
      </w:r>
      <w:r w:rsidRPr="00F37324">
        <w:rPr>
          <w:rFonts w:cs="Arial"/>
          <w:iCs/>
          <w:sz w:val="22"/>
          <w:szCs w:val="22"/>
        </w:rPr>
        <w:t>arba</w:t>
      </w:r>
      <w:r>
        <w:rPr>
          <w:rFonts w:cs="Arial"/>
          <w:iCs/>
          <w:sz w:val="22"/>
          <w:szCs w:val="22"/>
        </w:rPr>
        <w:t xml:space="preserve"> </w:t>
      </w:r>
      <w:r w:rsidRPr="00F37324">
        <w:rPr>
          <w:rFonts w:cs="Arial"/>
          <w:iCs/>
          <w:sz w:val="22"/>
          <w:szCs w:val="22"/>
        </w:rPr>
        <w:t>sumažėjimas)</w:t>
      </w:r>
      <w:r>
        <w:rPr>
          <w:rFonts w:cs="Arial"/>
          <w:iCs/>
          <w:sz w:val="22"/>
          <w:szCs w:val="22"/>
        </w:rPr>
        <w:t xml:space="preserve"> </w:t>
      </w:r>
      <w:r w:rsidRPr="00F37324">
        <w:rPr>
          <w:rFonts w:cs="Arial"/>
          <w:iCs/>
          <w:sz w:val="22"/>
          <w:szCs w:val="22"/>
        </w:rPr>
        <w:t>(proc.).</w:t>
      </w:r>
    </w:p>
    <w:p w14:paraId="0ECB71E8" w14:textId="4150E742" w:rsidR="00F37324" w:rsidRDefault="00F37324" w:rsidP="00F37324">
      <w:pPr>
        <w:spacing w:after="0"/>
        <w:ind w:firstLine="709"/>
        <w:jc w:val="both"/>
        <w:rPr>
          <w:rFonts w:cs="Arial"/>
          <w:iCs/>
          <w:sz w:val="22"/>
          <w:szCs w:val="22"/>
        </w:rPr>
      </w:pPr>
      <w:r w:rsidRPr="00F37324">
        <w:rPr>
          <w:rFonts w:cs="Arial"/>
          <w:iCs/>
          <w:sz w:val="22"/>
          <w:szCs w:val="22"/>
        </w:rPr>
        <w:t>„k“</w:t>
      </w:r>
      <w:r>
        <w:rPr>
          <w:rFonts w:cs="Arial"/>
          <w:iCs/>
          <w:sz w:val="22"/>
          <w:szCs w:val="22"/>
        </w:rPr>
        <w:t xml:space="preserve"> </w:t>
      </w:r>
      <w:r w:rsidRPr="00F37324">
        <w:rPr>
          <w:rFonts w:cs="Arial"/>
          <w:iCs/>
          <w:sz w:val="22"/>
          <w:szCs w:val="22"/>
        </w:rPr>
        <w:t>reikšmė</w:t>
      </w:r>
      <w:r>
        <w:rPr>
          <w:rFonts w:cs="Arial"/>
          <w:iCs/>
          <w:sz w:val="22"/>
          <w:szCs w:val="22"/>
        </w:rPr>
        <w:t xml:space="preserve"> </w:t>
      </w:r>
      <w:r w:rsidRPr="00F37324">
        <w:rPr>
          <w:rFonts w:cs="Arial"/>
          <w:iCs/>
          <w:sz w:val="22"/>
          <w:szCs w:val="22"/>
        </w:rPr>
        <w:t>skaičiuojama</w:t>
      </w:r>
      <w:r>
        <w:rPr>
          <w:rFonts w:cs="Arial"/>
          <w:iCs/>
          <w:sz w:val="22"/>
          <w:szCs w:val="22"/>
        </w:rPr>
        <w:t xml:space="preserve"> </w:t>
      </w:r>
      <w:r w:rsidRPr="00F37324">
        <w:rPr>
          <w:rFonts w:cs="Arial"/>
          <w:iCs/>
          <w:sz w:val="22"/>
          <w:szCs w:val="22"/>
        </w:rPr>
        <w:t>pagal</w:t>
      </w:r>
      <w:r>
        <w:rPr>
          <w:rFonts w:cs="Arial"/>
          <w:iCs/>
          <w:sz w:val="22"/>
          <w:szCs w:val="22"/>
        </w:rPr>
        <w:t xml:space="preserve"> </w:t>
      </w:r>
      <w:r w:rsidRPr="00F37324">
        <w:rPr>
          <w:rFonts w:cs="Arial"/>
          <w:iCs/>
          <w:sz w:val="22"/>
          <w:szCs w:val="22"/>
        </w:rPr>
        <w:t>formulę:</w:t>
      </w:r>
    </w:p>
    <w:p w14:paraId="2B8ACE42" w14:textId="77777777" w:rsidR="00F37324" w:rsidRDefault="00F37324" w:rsidP="00F37324">
      <w:pPr>
        <w:spacing w:after="0"/>
        <w:ind w:firstLine="709"/>
        <w:jc w:val="both"/>
        <w:rPr>
          <w:rFonts w:cs="Arial"/>
          <w:iCs/>
          <w:sz w:val="22"/>
          <w:szCs w:val="22"/>
        </w:rPr>
      </w:pPr>
    </w:p>
    <w:p w14:paraId="2D46D958" w14:textId="1AD7656E" w:rsidR="00F37324" w:rsidRPr="00AC5BE7" w:rsidRDefault="00F37324" w:rsidP="00F37324">
      <w:pPr>
        <w:spacing w:after="0"/>
        <w:ind w:firstLine="709"/>
        <w:jc w:val="both"/>
        <w:rPr>
          <w:rFonts w:eastAsiaTheme="minorEastAsia" w:cs="Arial"/>
          <w:sz w:val="22"/>
          <w:szCs w:val="22"/>
        </w:rPr>
      </w:pPr>
      <m:oMath>
        <m:r>
          <w:rPr>
            <w:rFonts w:ascii="Cambria Math" w:hAnsi="Cambria Math" w:cs="Arial"/>
            <w:sz w:val="22"/>
            <w:szCs w:val="22"/>
          </w:rPr>
          <m:t>k=</m:t>
        </m:r>
        <m:f>
          <m:fPr>
            <m:ctrlPr>
              <w:rPr>
                <w:rFonts w:ascii="Cambria Math" w:hAnsi="Cambria Math" w:cs="Arial"/>
                <w:i/>
                <w:iCs/>
                <w:sz w:val="22"/>
                <w:szCs w:val="22"/>
                <w:lang w:val="en-US"/>
              </w:rPr>
            </m:ctrlPr>
          </m:fPr>
          <m:num>
            <m:r>
              <w:rPr>
                <w:rFonts w:ascii="Cambria Math" w:hAnsi="Cambria Math" w:cs="Arial"/>
                <w:sz w:val="22"/>
                <w:szCs w:val="22"/>
              </w:rPr>
              <m:t xml:space="preserve"> </m:t>
            </m:r>
            <m:sSub>
              <m:sSubPr>
                <m:ctrlPr>
                  <w:rPr>
                    <w:rFonts w:ascii="Cambria Math" w:hAnsi="Cambria Math" w:cs="Arial"/>
                    <w:i/>
                    <w:iCs/>
                    <w:sz w:val="22"/>
                    <w:szCs w:val="22"/>
                    <w:lang w:val="en-US"/>
                  </w:rPr>
                </m:ctrlPr>
              </m:sSubPr>
              <m:e>
                <m:r>
                  <w:rPr>
                    <w:rFonts w:ascii="Cambria Math" w:hAnsi="Cambria Math" w:cs="Arial"/>
                    <w:sz w:val="22"/>
                    <w:szCs w:val="22"/>
                  </w:rPr>
                  <m:t>Ind</m:t>
                </m:r>
              </m:e>
              <m:sub>
                <m:r>
                  <w:rPr>
                    <w:rFonts w:ascii="Cambria Math" w:hAnsi="Cambria Math" w:cs="Arial"/>
                    <w:sz w:val="22"/>
                    <w:szCs w:val="22"/>
                  </w:rPr>
                  <m:t>naujausias</m:t>
                </m:r>
              </m:sub>
            </m:sSub>
          </m:num>
          <m:den>
            <m:sSub>
              <m:sSubPr>
                <m:ctrlPr>
                  <w:rPr>
                    <w:rFonts w:ascii="Cambria Math" w:hAnsi="Cambria Math" w:cs="Arial"/>
                    <w:i/>
                    <w:iCs/>
                    <w:sz w:val="22"/>
                    <w:szCs w:val="22"/>
                    <w:lang w:val="en-US"/>
                  </w:rPr>
                </m:ctrlPr>
              </m:sSubPr>
              <m:e>
                <m:r>
                  <w:rPr>
                    <w:rFonts w:ascii="Cambria Math" w:hAnsi="Cambria Math" w:cs="Arial"/>
                    <w:sz w:val="22"/>
                    <w:szCs w:val="22"/>
                  </w:rPr>
                  <m:t>Ind</m:t>
                </m:r>
              </m:e>
              <m:sub>
                <m:r>
                  <w:rPr>
                    <w:rFonts w:ascii="Cambria Math" w:hAnsi="Cambria Math" w:cs="Arial"/>
                    <w:sz w:val="22"/>
                    <w:szCs w:val="22"/>
                  </w:rPr>
                  <m:t>pradžia</m:t>
                </m:r>
              </m:sub>
            </m:sSub>
          </m:den>
        </m:f>
        <m:r>
          <w:rPr>
            <w:rFonts w:ascii="Cambria Math" w:hAnsi="Cambria Math" w:cs="Arial"/>
            <w:sz w:val="22"/>
            <w:szCs w:val="22"/>
          </w:rPr>
          <m:t>x100-</m:t>
        </m:r>
        <m:sSup>
          <m:sSupPr>
            <m:ctrlPr>
              <w:rPr>
                <w:rFonts w:ascii="Cambria Math" w:hAnsi="Cambria Math" w:cs="Arial"/>
                <w:i/>
                <w:iCs/>
                <w:sz w:val="22"/>
                <w:szCs w:val="22"/>
                <w:lang w:val="en-US"/>
              </w:rPr>
            </m:ctrlPr>
          </m:sSupPr>
          <m:e>
            <m:r>
              <w:rPr>
                <w:rFonts w:ascii="Cambria Math" w:hAnsi="Cambria Math" w:cs="Arial"/>
                <w:sz w:val="22"/>
                <w:szCs w:val="22"/>
              </w:rPr>
              <m:t>100</m:t>
            </m:r>
          </m:e>
          <m:sup>
            <m:r>
              <w:rPr>
                <w:rFonts w:ascii="Cambria Math" w:hAnsi="Cambria Math" w:cs="Arial"/>
                <w:sz w:val="22"/>
                <w:szCs w:val="22"/>
              </w:rPr>
              <m:t>(proc.)</m:t>
            </m:r>
          </m:sup>
        </m:sSup>
      </m:oMath>
      <w:r w:rsidR="009129CF" w:rsidRPr="00AC5BE7">
        <w:rPr>
          <w:rFonts w:eastAsiaTheme="minorEastAsia" w:cs="Arial"/>
          <w:sz w:val="22"/>
          <w:szCs w:val="22"/>
        </w:rPr>
        <w:t>, kur</w:t>
      </w:r>
    </w:p>
    <w:p w14:paraId="41BF280D" w14:textId="77777777" w:rsidR="009129CF" w:rsidRPr="00AC5BE7" w:rsidRDefault="009129CF" w:rsidP="00F37324">
      <w:pPr>
        <w:spacing w:after="0"/>
        <w:ind w:firstLine="709"/>
        <w:jc w:val="both"/>
        <w:rPr>
          <w:rFonts w:eastAsiaTheme="minorEastAsia" w:cs="Arial"/>
          <w:sz w:val="22"/>
          <w:szCs w:val="22"/>
        </w:rPr>
      </w:pPr>
    </w:p>
    <w:p w14:paraId="3A90FCAA" w14:textId="113A598E" w:rsidR="009129CF" w:rsidRDefault="009129CF" w:rsidP="009129CF">
      <w:pPr>
        <w:spacing w:after="0"/>
        <w:ind w:firstLine="709"/>
        <w:jc w:val="both"/>
        <w:rPr>
          <w:rFonts w:eastAsiaTheme="minorEastAsia" w:cs="Arial"/>
          <w:sz w:val="22"/>
          <w:szCs w:val="22"/>
        </w:rPr>
      </w:pPr>
      <w:proofErr w:type="spellStart"/>
      <w:r w:rsidRPr="00AC5BE7">
        <w:rPr>
          <w:rFonts w:eastAsiaTheme="minorEastAsia" w:cs="Arial"/>
          <w:sz w:val="22"/>
          <w:szCs w:val="22"/>
        </w:rPr>
        <w:t>Ind</w:t>
      </w:r>
      <w:r w:rsidRPr="00AC5BE7">
        <w:rPr>
          <w:rFonts w:eastAsiaTheme="minorEastAsia" w:cs="Arial"/>
          <w:sz w:val="22"/>
          <w:szCs w:val="22"/>
          <w:vertAlign w:val="subscript"/>
        </w:rPr>
        <w:t>naujausias</w:t>
      </w:r>
      <w:proofErr w:type="spellEnd"/>
      <w:r w:rsidRPr="00AC5BE7">
        <w:rPr>
          <w:rFonts w:eastAsiaTheme="minorEastAsia" w:cs="Arial"/>
          <w:sz w:val="22"/>
          <w:szCs w:val="22"/>
          <w:vertAlign w:val="subscript"/>
        </w:rPr>
        <w:t xml:space="preserve"> - </w:t>
      </w:r>
      <w:r w:rsidRPr="009129CF">
        <w:rPr>
          <w:rFonts w:eastAsiaTheme="minorEastAsia" w:cs="Arial"/>
          <w:sz w:val="22"/>
          <w:szCs w:val="22"/>
        </w:rPr>
        <w:t xml:space="preserve">kreipimosi dėl įkainio (be PVM) perskaičiavimo išsiuntimo kitai </w:t>
      </w:r>
      <w:r w:rsidR="006965B0">
        <w:rPr>
          <w:rFonts w:eastAsiaTheme="minorEastAsia" w:cs="Arial"/>
          <w:sz w:val="22"/>
          <w:szCs w:val="22"/>
        </w:rPr>
        <w:t>Š</w:t>
      </w:r>
      <w:r w:rsidRPr="009129CF">
        <w:rPr>
          <w:rFonts w:eastAsiaTheme="minorEastAsia" w:cs="Arial"/>
          <w:sz w:val="22"/>
          <w:szCs w:val="22"/>
        </w:rPr>
        <w:t>aliai dieną</w:t>
      </w:r>
      <w:r>
        <w:rPr>
          <w:rFonts w:eastAsiaTheme="minorEastAsia" w:cs="Arial"/>
          <w:sz w:val="22"/>
          <w:szCs w:val="22"/>
        </w:rPr>
        <w:t xml:space="preserve"> </w:t>
      </w:r>
      <w:r w:rsidRPr="009129CF">
        <w:rPr>
          <w:rFonts w:eastAsiaTheme="minorEastAsia" w:cs="Arial"/>
          <w:sz w:val="22"/>
          <w:szCs w:val="22"/>
        </w:rPr>
        <w:t>naujausias</w:t>
      </w:r>
      <w:r>
        <w:rPr>
          <w:rFonts w:eastAsiaTheme="minorEastAsia" w:cs="Arial"/>
          <w:sz w:val="22"/>
          <w:szCs w:val="22"/>
        </w:rPr>
        <w:t xml:space="preserve"> </w:t>
      </w:r>
      <w:r w:rsidRPr="009129CF">
        <w:rPr>
          <w:rFonts w:eastAsiaTheme="minorEastAsia" w:cs="Arial"/>
          <w:sz w:val="22"/>
          <w:szCs w:val="22"/>
        </w:rPr>
        <w:t>paskelbtas</w:t>
      </w:r>
      <w:r>
        <w:rPr>
          <w:rFonts w:eastAsiaTheme="minorEastAsia" w:cs="Arial"/>
          <w:sz w:val="22"/>
          <w:szCs w:val="22"/>
        </w:rPr>
        <w:t xml:space="preserve"> </w:t>
      </w:r>
      <w:r w:rsidRPr="009129CF">
        <w:rPr>
          <w:rFonts w:eastAsiaTheme="minorEastAsia" w:cs="Arial"/>
          <w:sz w:val="22"/>
          <w:szCs w:val="22"/>
        </w:rPr>
        <w:t>PKI</w:t>
      </w:r>
      <w:r>
        <w:rPr>
          <w:rFonts w:eastAsiaTheme="minorEastAsia" w:cs="Arial"/>
          <w:sz w:val="22"/>
          <w:szCs w:val="22"/>
        </w:rPr>
        <w:t>;</w:t>
      </w:r>
    </w:p>
    <w:p w14:paraId="438E170B" w14:textId="1C406C62" w:rsidR="009129CF" w:rsidRDefault="009129CF" w:rsidP="009129CF">
      <w:pPr>
        <w:spacing w:after="0"/>
        <w:ind w:firstLine="709"/>
        <w:jc w:val="both"/>
        <w:rPr>
          <w:rFonts w:cs="Arial"/>
          <w:sz w:val="22"/>
          <w:szCs w:val="22"/>
        </w:rPr>
      </w:pPr>
      <w:proofErr w:type="spellStart"/>
      <w:r>
        <w:rPr>
          <w:rFonts w:eastAsiaTheme="minorEastAsia" w:cs="Arial"/>
          <w:sz w:val="22"/>
          <w:szCs w:val="22"/>
        </w:rPr>
        <w:t>Ind</w:t>
      </w:r>
      <w:r>
        <w:rPr>
          <w:rFonts w:eastAsiaTheme="minorEastAsia" w:cs="Arial"/>
          <w:sz w:val="22"/>
          <w:szCs w:val="22"/>
          <w:vertAlign w:val="subscript"/>
        </w:rPr>
        <w:t>pradžia</w:t>
      </w:r>
      <w:proofErr w:type="spellEnd"/>
      <w:r>
        <w:rPr>
          <w:rFonts w:eastAsiaTheme="minorEastAsia" w:cs="Arial"/>
          <w:sz w:val="22"/>
          <w:szCs w:val="22"/>
          <w:vertAlign w:val="subscript"/>
        </w:rPr>
        <w:t xml:space="preserve"> </w:t>
      </w:r>
      <w:r>
        <w:rPr>
          <w:rFonts w:cs="Arial"/>
          <w:sz w:val="22"/>
          <w:szCs w:val="22"/>
        </w:rPr>
        <w:t>–</w:t>
      </w:r>
      <w:r w:rsidRPr="009129CF">
        <w:rPr>
          <w:rFonts w:cs="Arial"/>
          <w:sz w:val="22"/>
          <w:szCs w:val="22"/>
        </w:rPr>
        <w:t xml:space="preserve"> laikotarpio</w:t>
      </w:r>
      <w:r>
        <w:rPr>
          <w:rFonts w:cs="Arial"/>
          <w:sz w:val="22"/>
          <w:szCs w:val="22"/>
        </w:rPr>
        <w:t xml:space="preserve"> </w:t>
      </w:r>
      <w:r w:rsidRPr="009129CF">
        <w:rPr>
          <w:rFonts w:cs="Arial"/>
          <w:sz w:val="22"/>
          <w:szCs w:val="22"/>
        </w:rPr>
        <w:t>pradžios</w:t>
      </w:r>
      <w:r>
        <w:rPr>
          <w:rFonts w:cs="Arial"/>
          <w:sz w:val="22"/>
          <w:szCs w:val="22"/>
        </w:rPr>
        <w:t xml:space="preserve"> </w:t>
      </w:r>
      <w:r w:rsidRPr="009129CF">
        <w:rPr>
          <w:rFonts w:cs="Arial"/>
          <w:sz w:val="22"/>
          <w:szCs w:val="22"/>
        </w:rPr>
        <w:t>datos</w:t>
      </w:r>
      <w:r>
        <w:rPr>
          <w:rFonts w:cs="Arial"/>
          <w:sz w:val="22"/>
          <w:szCs w:val="22"/>
        </w:rPr>
        <w:t xml:space="preserve"> </w:t>
      </w:r>
      <w:r w:rsidRPr="009129CF">
        <w:rPr>
          <w:rFonts w:cs="Arial"/>
          <w:sz w:val="22"/>
          <w:szCs w:val="22"/>
        </w:rPr>
        <w:t>(ketvirčio)</w:t>
      </w:r>
      <w:r>
        <w:rPr>
          <w:rFonts w:cs="Arial"/>
          <w:sz w:val="22"/>
          <w:szCs w:val="22"/>
        </w:rPr>
        <w:t xml:space="preserve"> </w:t>
      </w:r>
      <w:r w:rsidRPr="009129CF">
        <w:rPr>
          <w:rFonts w:cs="Arial"/>
          <w:sz w:val="22"/>
          <w:szCs w:val="22"/>
        </w:rPr>
        <w:t>PKI.</w:t>
      </w:r>
    </w:p>
    <w:p w14:paraId="30982B48" w14:textId="4ECC314B" w:rsidR="009129CF" w:rsidRPr="009129CF" w:rsidRDefault="006965B0" w:rsidP="009129CF">
      <w:pPr>
        <w:spacing w:after="0"/>
        <w:ind w:firstLine="709"/>
        <w:jc w:val="both"/>
        <w:rPr>
          <w:rFonts w:cs="Arial"/>
          <w:sz w:val="22"/>
          <w:szCs w:val="22"/>
        </w:rPr>
      </w:pPr>
      <w:r>
        <w:rPr>
          <w:rFonts w:cs="Arial"/>
          <w:sz w:val="22"/>
          <w:szCs w:val="22"/>
        </w:rPr>
        <w:lastRenderedPageBreak/>
        <w:t>Į</w:t>
      </w:r>
      <w:r w:rsidR="009129CF" w:rsidRPr="009129CF">
        <w:rPr>
          <w:rFonts w:cs="Arial"/>
          <w:sz w:val="22"/>
          <w:szCs w:val="22"/>
        </w:rPr>
        <w:t xml:space="preserve">kainio (be PVM) </w:t>
      </w:r>
      <w:r>
        <w:rPr>
          <w:rFonts w:cs="Arial"/>
          <w:sz w:val="22"/>
          <w:szCs w:val="22"/>
        </w:rPr>
        <w:t xml:space="preserve">pirmojo </w:t>
      </w:r>
      <w:r w:rsidR="009129CF" w:rsidRPr="009129CF">
        <w:rPr>
          <w:rFonts w:cs="Arial"/>
          <w:sz w:val="22"/>
          <w:szCs w:val="22"/>
        </w:rPr>
        <w:t>perskaičiavimo atveju</w:t>
      </w:r>
      <w:r>
        <w:rPr>
          <w:rFonts w:cs="Arial"/>
          <w:sz w:val="22"/>
          <w:szCs w:val="22"/>
        </w:rPr>
        <w:t>,</w:t>
      </w:r>
      <w:r w:rsidR="009129CF" w:rsidRPr="009129CF">
        <w:rPr>
          <w:rFonts w:cs="Arial"/>
          <w:sz w:val="22"/>
          <w:szCs w:val="22"/>
        </w:rPr>
        <w:t xml:space="preserve"> laikotarpio pradžia (ketvirtis) yra</w:t>
      </w:r>
      <w:r w:rsidR="009129CF">
        <w:rPr>
          <w:rFonts w:cs="Arial"/>
          <w:sz w:val="22"/>
          <w:szCs w:val="22"/>
        </w:rPr>
        <w:t xml:space="preserve"> </w:t>
      </w:r>
      <w:r w:rsidR="009129CF" w:rsidRPr="009129CF">
        <w:rPr>
          <w:rFonts w:cs="Arial"/>
          <w:sz w:val="22"/>
          <w:szCs w:val="22"/>
        </w:rPr>
        <w:t xml:space="preserve">paskutinės </w:t>
      </w:r>
      <w:r>
        <w:rPr>
          <w:rFonts w:cs="Arial"/>
          <w:sz w:val="22"/>
          <w:szCs w:val="22"/>
        </w:rPr>
        <w:t>P</w:t>
      </w:r>
      <w:r w:rsidR="009129CF" w:rsidRPr="009129CF">
        <w:rPr>
          <w:rFonts w:cs="Arial"/>
          <w:sz w:val="22"/>
          <w:szCs w:val="22"/>
        </w:rPr>
        <w:t>irkimo, kurio pagrindu sudaryta ši Sutartis, pasiūlymų pateikimo termino dienos ketvirtis.</w:t>
      </w:r>
    </w:p>
    <w:p w14:paraId="02792472" w14:textId="1AC2139E" w:rsidR="009129CF" w:rsidRDefault="006965B0" w:rsidP="009129CF">
      <w:pPr>
        <w:spacing w:after="0"/>
        <w:ind w:firstLine="709"/>
        <w:jc w:val="both"/>
        <w:rPr>
          <w:rFonts w:cs="Arial"/>
          <w:sz w:val="22"/>
          <w:szCs w:val="22"/>
        </w:rPr>
      </w:pPr>
      <w:r>
        <w:rPr>
          <w:rFonts w:cs="Arial"/>
          <w:sz w:val="22"/>
          <w:szCs w:val="22"/>
        </w:rPr>
        <w:t>Į</w:t>
      </w:r>
      <w:r w:rsidR="009129CF" w:rsidRPr="009129CF">
        <w:rPr>
          <w:rFonts w:cs="Arial"/>
          <w:sz w:val="22"/>
          <w:szCs w:val="22"/>
        </w:rPr>
        <w:t xml:space="preserve">kainio (be PVM) </w:t>
      </w:r>
      <w:r>
        <w:rPr>
          <w:rFonts w:cs="Arial"/>
          <w:sz w:val="22"/>
          <w:szCs w:val="22"/>
        </w:rPr>
        <w:t>a</w:t>
      </w:r>
      <w:r w:rsidRPr="009129CF">
        <w:rPr>
          <w:rFonts w:cs="Arial"/>
          <w:sz w:val="22"/>
          <w:szCs w:val="22"/>
        </w:rPr>
        <w:t xml:space="preserve">ntrojo ir vėlesnių </w:t>
      </w:r>
      <w:r w:rsidR="009129CF" w:rsidRPr="009129CF">
        <w:rPr>
          <w:rFonts w:cs="Arial"/>
          <w:sz w:val="22"/>
          <w:szCs w:val="22"/>
        </w:rPr>
        <w:t>perskaičiavimų atveju</w:t>
      </w:r>
      <w:r>
        <w:rPr>
          <w:rFonts w:cs="Arial"/>
          <w:sz w:val="22"/>
          <w:szCs w:val="22"/>
        </w:rPr>
        <w:t>,</w:t>
      </w:r>
      <w:r w:rsidR="009129CF" w:rsidRPr="009129CF">
        <w:rPr>
          <w:rFonts w:cs="Arial"/>
          <w:sz w:val="22"/>
          <w:szCs w:val="22"/>
        </w:rPr>
        <w:t xml:space="preserve"> laikotarpio pradžia (ketvirtis)</w:t>
      </w:r>
      <w:r w:rsidR="009129CF">
        <w:rPr>
          <w:rFonts w:cs="Arial"/>
          <w:sz w:val="22"/>
          <w:szCs w:val="22"/>
        </w:rPr>
        <w:t xml:space="preserve"> </w:t>
      </w:r>
      <w:r w:rsidR="009129CF" w:rsidRPr="009129CF">
        <w:rPr>
          <w:rFonts w:cs="Arial"/>
          <w:sz w:val="22"/>
          <w:szCs w:val="22"/>
        </w:rPr>
        <w:t>yra paskuti</w:t>
      </w:r>
      <w:r w:rsidR="00CF5CE4">
        <w:rPr>
          <w:rFonts w:cs="Arial"/>
          <w:sz w:val="22"/>
          <w:szCs w:val="22"/>
        </w:rPr>
        <w:t>nį kartą</w:t>
      </w:r>
      <w:r w:rsidR="009129CF" w:rsidRPr="009129CF">
        <w:rPr>
          <w:rFonts w:cs="Arial"/>
          <w:sz w:val="22"/>
          <w:szCs w:val="22"/>
        </w:rPr>
        <w:t xml:space="preserve"> įkainio (be PVM) perskaičiavimo metu taikyto atitinkamo PKI reikšmės</w:t>
      </w:r>
      <w:r w:rsidR="009129CF">
        <w:rPr>
          <w:rFonts w:cs="Arial"/>
          <w:sz w:val="22"/>
          <w:szCs w:val="22"/>
        </w:rPr>
        <w:t xml:space="preserve"> </w:t>
      </w:r>
      <w:r w:rsidR="009129CF" w:rsidRPr="009129CF">
        <w:rPr>
          <w:rFonts w:cs="Arial"/>
          <w:sz w:val="22"/>
          <w:szCs w:val="22"/>
        </w:rPr>
        <w:t>ketvirtis</w:t>
      </w:r>
      <w:r w:rsidR="00A606A7">
        <w:rPr>
          <w:rFonts w:cs="Arial"/>
          <w:sz w:val="22"/>
          <w:szCs w:val="22"/>
        </w:rPr>
        <w:t>.</w:t>
      </w:r>
    </w:p>
    <w:p w14:paraId="230097CE" w14:textId="13411E43" w:rsidR="009129CF" w:rsidRDefault="009129CF" w:rsidP="009129CF">
      <w:pPr>
        <w:spacing w:after="0"/>
        <w:ind w:firstLine="709"/>
        <w:jc w:val="both"/>
        <w:rPr>
          <w:rFonts w:eastAsia="Times New Roman" w:cs="Times New Roman"/>
          <w:sz w:val="22"/>
          <w:szCs w:val="22"/>
          <w:lang w:eastAsia="lt-LT"/>
        </w:rPr>
      </w:pPr>
      <w:r>
        <w:rPr>
          <w:rFonts w:cs="Arial"/>
          <w:sz w:val="22"/>
          <w:szCs w:val="22"/>
        </w:rPr>
        <w:t>3.</w:t>
      </w:r>
      <w:r w:rsidR="00A606A7">
        <w:rPr>
          <w:rFonts w:cs="Arial"/>
          <w:sz w:val="22"/>
          <w:szCs w:val="22"/>
        </w:rPr>
        <w:t>5</w:t>
      </w:r>
      <w:r>
        <w:rPr>
          <w:rFonts w:cs="Arial"/>
          <w:sz w:val="22"/>
          <w:szCs w:val="22"/>
        </w:rPr>
        <w:t>.</w:t>
      </w:r>
      <w:r w:rsidR="00A606A7">
        <w:rPr>
          <w:rFonts w:cs="Arial"/>
          <w:sz w:val="22"/>
          <w:szCs w:val="22"/>
        </w:rPr>
        <w:t>3.</w:t>
      </w:r>
      <w:r>
        <w:rPr>
          <w:rFonts w:cs="Arial"/>
          <w:sz w:val="22"/>
          <w:szCs w:val="22"/>
        </w:rPr>
        <w:t xml:space="preserve"> </w:t>
      </w:r>
      <w:r w:rsidR="00A606A7">
        <w:rPr>
          <w:rFonts w:cs="Arial"/>
          <w:sz w:val="22"/>
          <w:szCs w:val="22"/>
        </w:rPr>
        <w:t>e</w:t>
      </w:r>
      <w:r w:rsidRPr="009129CF">
        <w:rPr>
          <w:rFonts w:eastAsia="Times New Roman" w:cs="Times New Roman"/>
          <w:sz w:val="22"/>
          <w:szCs w:val="22"/>
          <w:lang w:eastAsia="lt-LT"/>
        </w:rPr>
        <w:t>samos ir bazinės kainos indeksų šaltinis – Valstybės duomenų agentūros duomenų</w:t>
      </w:r>
      <w:r>
        <w:rPr>
          <w:rFonts w:eastAsia="Times New Roman" w:cs="Times New Roman"/>
          <w:sz w:val="22"/>
          <w:szCs w:val="22"/>
          <w:lang w:eastAsia="lt-LT"/>
        </w:rPr>
        <w:t xml:space="preserve"> </w:t>
      </w:r>
      <w:r w:rsidRPr="009129CF">
        <w:rPr>
          <w:rFonts w:eastAsia="Times New Roman" w:cs="Times New Roman"/>
          <w:sz w:val="22"/>
          <w:szCs w:val="22"/>
          <w:lang w:eastAsia="lt-LT"/>
        </w:rPr>
        <w:t xml:space="preserve">bazės. Šiuos indeksus galima rasti (žingsniai): </w:t>
      </w:r>
      <w:hyperlink r:id="rId5" w:anchor="/" w:history="1">
        <w:r w:rsidRPr="008D3F61">
          <w:rPr>
            <w:rStyle w:val="Hipersaitas"/>
            <w:rFonts w:eastAsia="Times New Roman" w:cs="Times New Roman"/>
            <w:sz w:val="22"/>
            <w:szCs w:val="22"/>
            <w:lang w:eastAsia="lt-LT"/>
          </w:rPr>
          <w:t>https://osp.stat.gov.lt/statistiniu-rodikliu-analize#/</w:t>
        </w:r>
      </w:hyperlink>
      <w:r>
        <w:rPr>
          <w:rFonts w:eastAsia="Times New Roman" w:cs="Times New Roman"/>
          <w:sz w:val="22"/>
          <w:szCs w:val="22"/>
          <w:lang w:eastAsia="lt-LT"/>
        </w:rPr>
        <w:t xml:space="preserve"> </w:t>
      </w:r>
      <w:r w:rsidRPr="009129CF">
        <w:rPr>
          <w:rFonts w:eastAsia="Times New Roman" w:cs="Times New Roman"/>
          <w:sz w:val="22"/>
          <w:szCs w:val="22"/>
          <w:lang w:eastAsia="lt-LT"/>
        </w:rPr>
        <w:t>pasirenkant: Ūkis ir finansai (makroekonomika)\Kainų indeksai, pokyčiai ir kainos\Ūkio subjektams</w:t>
      </w:r>
      <w:r>
        <w:rPr>
          <w:rFonts w:eastAsia="Times New Roman" w:cs="Times New Roman"/>
          <w:sz w:val="22"/>
          <w:szCs w:val="22"/>
          <w:lang w:eastAsia="lt-LT"/>
        </w:rPr>
        <w:t xml:space="preserve"> </w:t>
      </w:r>
      <w:r w:rsidRPr="009129CF">
        <w:rPr>
          <w:rFonts w:eastAsia="Times New Roman" w:cs="Times New Roman"/>
          <w:sz w:val="22"/>
          <w:szCs w:val="22"/>
          <w:lang w:eastAsia="lt-LT"/>
        </w:rPr>
        <w:t>suteiktų paslaugų kainų indeksai (PKI) ir kainų pokyčiai\Ūkio subjektams suteiktų paslaugų kainų</w:t>
      </w:r>
      <w:r>
        <w:rPr>
          <w:rFonts w:eastAsia="Times New Roman" w:cs="Times New Roman"/>
          <w:sz w:val="22"/>
          <w:szCs w:val="22"/>
          <w:lang w:eastAsia="lt-LT"/>
        </w:rPr>
        <w:t xml:space="preserve"> </w:t>
      </w:r>
      <w:r w:rsidRPr="009129CF">
        <w:rPr>
          <w:rFonts w:eastAsia="Times New Roman" w:cs="Times New Roman"/>
          <w:sz w:val="22"/>
          <w:szCs w:val="22"/>
          <w:lang w:eastAsia="lt-LT"/>
        </w:rPr>
        <w:t>indeksai\Ūkio subjektams suteiktų paslaugų kainų indeksai (20</w:t>
      </w:r>
      <w:ins w:id="2" w:author="Vaidotas Jurkynas" w:date="2025-03-17T13:54:00Z" w16du:dateUtc="2025-03-17T11:54:00Z">
        <w:r w:rsidR="00820CC9">
          <w:rPr>
            <w:rFonts w:eastAsia="Times New Roman" w:cs="Times New Roman"/>
            <w:sz w:val="22"/>
            <w:szCs w:val="22"/>
            <w:lang w:eastAsia="lt-LT"/>
          </w:rPr>
          <w:t>21</w:t>
        </w:r>
      </w:ins>
      <w:del w:id="3" w:author="Vaidotas Jurkynas" w:date="2025-03-17T13:54:00Z" w16du:dateUtc="2025-03-17T11:54:00Z">
        <w:r w:rsidRPr="009129CF" w:rsidDel="00820CC9">
          <w:rPr>
            <w:rFonts w:eastAsia="Times New Roman" w:cs="Times New Roman"/>
            <w:sz w:val="22"/>
            <w:szCs w:val="22"/>
            <w:lang w:eastAsia="lt-LT"/>
          </w:rPr>
          <w:delText>15</w:delText>
        </w:r>
      </w:del>
      <w:r w:rsidRPr="009129CF">
        <w:rPr>
          <w:rFonts w:eastAsia="Times New Roman" w:cs="Times New Roman"/>
          <w:sz w:val="22"/>
          <w:szCs w:val="22"/>
          <w:lang w:eastAsia="lt-LT"/>
        </w:rPr>
        <w:t xml:space="preserve"> m. – 100)\Lentelės</w:t>
      </w:r>
      <w:r>
        <w:rPr>
          <w:rFonts w:eastAsia="Times New Roman" w:cs="Times New Roman"/>
          <w:sz w:val="22"/>
          <w:szCs w:val="22"/>
          <w:lang w:eastAsia="lt-LT"/>
        </w:rPr>
        <w:t xml:space="preserve"> </w:t>
      </w:r>
      <w:r w:rsidRPr="009129CF">
        <w:rPr>
          <w:rFonts w:eastAsia="Times New Roman" w:cs="Times New Roman"/>
          <w:sz w:val="22"/>
          <w:szCs w:val="22"/>
          <w:lang w:eastAsia="lt-LT"/>
        </w:rPr>
        <w:t>parinktys\Ekonominės veiklos rūšis\J62 Kompiuterių programavimo, konsultacinė ir susijusi veikla</w:t>
      </w:r>
      <w:r>
        <w:rPr>
          <w:rFonts w:eastAsia="Times New Roman" w:cs="Times New Roman"/>
          <w:sz w:val="22"/>
          <w:szCs w:val="22"/>
          <w:lang w:eastAsia="lt-LT"/>
        </w:rPr>
        <w:t xml:space="preserve"> </w:t>
      </w:r>
      <w:r w:rsidRPr="009129CF">
        <w:rPr>
          <w:rFonts w:eastAsia="Times New Roman" w:cs="Times New Roman"/>
          <w:sz w:val="22"/>
          <w:szCs w:val="22"/>
          <w:lang w:eastAsia="lt-LT"/>
        </w:rPr>
        <w:t>(nurodomas</w:t>
      </w:r>
      <w:r>
        <w:rPr>
          <w:rFonts w:eastAsia="Times New Roman" w:cs="Times New Roman"/>
          <w:sz w:val="22"/>
          <w:szCs w:val="22"/>
          <w:lang w:eastAsia="lt-LT"/>
        </w:rPr>
        <w:t xml:space="preserve"> </w:t>
      </w:r>
      <w:r w:rsidRPr="009129CF">
        <w:rPr>
          <w:rFonts w:eastAsia="Times New Roman" w:cs="Times New Roman"/>
          <w:sz w:val="22"/>
          <w:szCs w:val="22"/>
          <w:lang w:eastAsia="lt-LT"/>
        </w:rPr>
        <w:t>laikotarpis);</w:t>
      </w:r>
      <w:r>
        <w:rPr>
          <w:rFonts w:eastAsia="Times New Roman" w:cs="Times New Roman"/>
          <w:sz w:val="22"/>
          <w:szCs w:val="22"/>
          <w:lang w:eastAsia="lt-LT"/>
        </w:rPr>
        <w:t xml:space="preserve"> </w:t>
      </w:r>
    </w:p>
    <w:p w14:paraId="23C73F0C" w14:textId="749E4EBC" w:rsidR="009129CF" w:rsidRPr="009129CF" w:rsidRDefault="00A606A7" w:rsidP="009129CF">
      <w:pPr>
        <w:spacing w:after="0"/>
        <w:ind w:firstLine="709"/>
        <w:jc w:val="both"/>
        <w:rPr>
          <w:rFonts w:eastAsia="Times New Roman" w:cs="Times New Roman"/>
          <w:sz w:val="22"/>
          <w:szCs w:val="22"/>
          <w:lang w:eastAsia="lt-LT"/>
        </w:rPr>
      </w:pPr>
      <w:r>
        <w:rPr>
          <w:rFonts w:eastAsia="Times New Roman" w:cs="Times New Roman"/>
          <w:sz w:val="22"/>
          <w:szCs w:val="22"/>
          <w:lang w:eastAsia="lt-LT"/>
        </w:rPr>
        <w:t>3</w:t>
      </w:r>
      <w:r w:rsidR="009129CF" w:rsidRPr="009129CF">
        <w:rPr>
          <w:rFonts w:eastAsia="Times New Roman" w:cs="Times New Roman"/>
          <w:sz w:val="22"/>
          <w:szCs w:val="22"/>
          <w:lang w:eastAsia="lt-LT"/>
        </w:rPr>
        <w:t>.</w:t>
      </w:r>
      <w:r>
        <w:rPr>
          <w:rFonts w:eastAsia="Times New Roman" w:cs="Times New Roman"/>
          <w:sz w:val="22"/>
          <w:szCs w:val="22"/>
          <w:lang w:eastAsia="lt-LT"/>
        </w:rPr>
        <w:t>5</w:t>
      </w:r>
      <w:r w:rsidR="009129CF" w:rsidRPr="009129CF">
        <w:rPr>
          <w:rFonts w:eastAsia="Times New Roman" w:cs="Times New Roman"/>
          <w:sz w:val="22"/>
          <w:szCs w:val="22"/>
          <w:lang w:eastAsia="lt-LT"/>
        </w:rPr>
        <w:t>.</w:t>
      </w:r>
      <w:r>
        <w:rPr>
          <w:rFonts w:eastAsia="Times New Roman" w:cs="Times New Roman"/>
          <w:sz w:val="22"/>
          <w:szCs w:val="22"/>
          <w:lang w:eastAsia="lt-LT"/>
        </w:rPr>
        <w:t>4.</w:t>
      </w:r>
      <w:r w:rsidR="009129CF" w:rsidRPr="009129CF">
        <w:rPr>
          <w:rFonts w:eastAsia="Times New Roman" w:cs="Times New Roman"/>
          <w:sz w:val="22"/>
          <w:szCs w:val="22"/>
          <w:lang w:eastAsia="lt-LT"/>
        </w:rPr>
        <w:t xml:space="preserve"> skaičiavimams indeksų reikšmės </w:t>
      </w:r>
      <w:r w:rsidR="00CF5CE4">
        <w:rPr>
          <w:rFonts w:eastAsia="Times New Roman" w:cs="Times New Roman"/>
          <w:sz w:val="22"/>
          <w:szCs w:val="22"/>
          <w:lang w:eastAsia="lt-LT"/>
        </w:rPr>
        <w:t>apvalinamos</w:t>
      </w:r>
      <w:r w:rsidR="00CF5CE4" w:rsidRP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keturių skaitmenų po kablelio tikslumu.</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 xml:space="preserve">Apskaičiuotas pokytis („k“) </w:t>
      </w:r>
      <w:r w:rsidR="00CF5CE4" w:rsidRPr="009129CF">
        <w:rPr>
          <w:rFonts w:eastAsia="Times New Roman" w:cs="Times New Roman"/>
          <w:sz w:val="22"/>
          <w:szCs w:val="22"/>
          <w:lang w:eastAsia="lt-LT"/>
        </w:rPr>
        <w:t>tolesni</w:t>
      </w:r>
      <w:r w:rsidR="00CF5CE4">
        <w:rPr>
          <w:rFonts w:eastAsia="Times New Roman" w:cs="Times New Roman"/>
          <w:sz w:val="22"/>
          <w:szCs w:val="22"/>
          <w:lang w:eastAsia="lt-LT"/>
        </w:rPr>
        <w:t>uose</w:t>
      </w:r>
      <w:r w:rsidR="00CF5CE4" w:rsidRPr="009129CF">
        <w:rPr>
          <w:rFonts w:eastAsia="Times New Roman" w:cs="Times New Roman"/>
          <w:sz w:val="22"/>
          <w:szCs w:val="22"/>
          <w:lang w:eastAsia="lt-LT"/>
        </w:rPr>
        <w:t xml:space="preserve"> skaičiavim</w:t>
      </w:r>
      <w:r w:rsidR="00CF5CE4">
        <w:rPr>
          <w:rFonts w:eastAsia="Times New Roman" w:cs="Times New Roman"/>
          <w:sz w:val="22"/>
          <w:szCs w:val="22"/>
          <w:lang w:eastAsia="lt-LT"/>
        </w:rPr>
        <w:t xml:space="preserve">uose </w:t>
      </w:r>
      <w:r w:rsidR="009129CF" w:rsidRPr="009129CF">
        <w:rPr>
          <w:rFonts w:eastAsia="Times New Roman" w:cs="Times New Roman"/>
          <w:sz w:val="22"/>
          <w:szCs w:val="22"/>
          <w:lang w:eastAsia="lt-LT"/>
        </w:rPr>
        <w:t>apvalin</w:t>
      </w:r>
      <w:r w:rsidR="00CF5CE4">
        <w:rPr>
          <w:rFonts w:eastAsia="Times New Roman" w:cs="Times New Roman"/>
          <w:sz w:val="22"/>
          <w:szCs w:val="22"/>
          <w:lang w:eastAsia="lt-LT"/>
        </w:rPr>
        <w:t>amas</w:t>
      </w:r>
      <w:r w:rsidR="009129CF" w:rsidRPr="009129CF">
        <w:rPr>
          <w:rFonts w:eastAsia="Times New Roman" w:cs="Times New Roman"/>
          <w:sz w:val="22"/>
          <w:szCs w:val="22"/>
          <w:lang w:eastAsia="lt-LT"/>
        </w:rPr>
        <w:t xml:space="preserve"> iki vieno skaitmens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po</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kablelio</w:t>
      </w:r>
      <w:r w:rsidR="00CF5CE4">
        <w:rPr>
          <w:rFonts w:eastAsia="Times New Roman" w:cs="Times New Roman"/>
          <w:sz w:val="22"/>
          <w:szCs w:val="22"/>
          <w:lang w:eastAsia="lt-LT"/>
        </w:rPr>
        <w:t xml:space="preserve"> tikslumu</w:t>
      </w:r>
      <w:r w:rsidR="009129CF" w:rsidRPr="009129CF">
        <w:rPr>
          <w:rFonts w:eastAsia="Times New Roman" w:cs="Times New Roman"/>
          <w:sz w:val="22"/>
          <w:szCs w:val="22"/>
          <w:lang w:eastAsia="lt-LT"/>
        </w:rPr>
        <w:t>,</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o</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apskaičiuotas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įkainis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„a</w:t>
      </w:r>
      <w:r w:rsidR="009129CF" w:rsidRPr="009129CF">
        <w:rPr>
          <w:rFonts w:eastAsia="Times New Roman" w:cs="Times New Roman"/>
          <w:sz w:val="22"/>
          <w:szCs w:val="22"/>
          <w:vertAlign w:val="subscript"/>
          <w:lang w:eastAsia="lt-LT"/>
        </w:rPr>
        <w:t>1</w:t>
      </w:r>
      <w:r w:rsidR="009129CF" w:rsidRPr="009129CF">
        <w:rPr>
          <w:rFonts w:eastAsia="Times New Roman" w:cs="Times New Roman"/>
          <w:sz w:val="22"/>
          <w:szCs w:val="22"/>
          <w:lang w:eastAsia="lt-LT"/>
        </w:rPr>
        <w:t>“</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suapvalinamas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iki</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dviejų</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skaitmenų</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po</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kablelio</w:t>
      </w:r>
      <w:r w:rsidR="00CF5CE4">
        <w:rPr>
          <w:rFonts w:eastAsia="Times New Roman" w:cs="Times New Roman"/>
          <w:sz w:val="22"/>
          <w:szCs w:val="22"/>
          <w:lang w:eastAsia="lt-LT"/>
        </w:rPr>
        <w:t xml:space="preserve"> tikslumu</w:t>
      </w:r>
      <w:r w:rsidR="009129CF" w:rsidRPr="009129CF">
        <w:rPr>
          <w:rFonts w:eastAsia="Times New Roman" w:cs="Times New Roman"/>
          <w:sz w:val="22"/>
          <w:szCs w:val="22"/>
          <w:lang w:eastAsia="lt-LT"/>
        </w:rPr>
        <w:t>;</w:t>
      </w:r>
    </w:p>
    <w:p w14:paraId="2DCA84C7" w14:textId="49A4A6D2" w:rsidR="009129CF" w:rsidRPr="009129CF" w:rsidRDefault="00A606A7" w:rsidP="009129CF">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t>3</w:t>
      </w:r>
      <w:r w:rsidR="009129CF" w:rsidRPr="009129CF">
        <w:rPr>
          <w:rFonts w:eastAsia="Times New Roman" w:cs="Times New Roman"/>
          <w:sz w:val="22"/>
          <w:szCs w:val="22"/>
          <w:lang w:eastAsia="lt-LT"/>
        </w:rPr>
        <w:t>.</w:t>
      </w:r>
      <w:r>
        <w:rPr>
          <w:rFonts w:eastAsia="Times New Roman" w:cs="Times New Roman"/>
          <w:sz w:val="22"/>
          <w:szCs w:val="22"/>
          <w:lang w:eastAsia="lt-LT"/>
        </w:rPr>
        <w:t>5</w:t>
      </w:r>
      <w:r w:rsidR="009129CF" w:rsidRPr="009129CF">
        <w:rPr>
          <w:rFonts w:eastAsia="Times New Roman" w:cs="Times New Roman"/>
          <w:sz w:val="22"/>
          <w:szCs w:val="22"/>
          <w:lang w:eastAsia="lt-LT"/>
        </w:rPr>
        <w:t>.</w:t>
      </w:r>
      <w:r>
        <w:rPr>
          <w:rFonts w:eastAsia="Times New Roman" w:cs="Times New Roman"/>
          <w:sz w:val="22"/>
          <w:szCs w:val="22"/>
          <w:lang w:eastAsia="lt-LT"/>
        </w:rPr>
        <w:t>5.</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pirmosios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peržiūros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terminas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netaikomas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ir</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peržiūros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dažnumas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nėra</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ribojamas;</w:t>
      </w:r>
    </w:p>
    <w:p w14:paraId="42F7855E" w14:textId="6733C133" w:rsidR="009129CF" w:rsidRPr="009129CF" w:rsidRDefault="00A606A7" w:rsidP="009129CF">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t>3</w:t>
      </w:r>
      <w:r w:rsidR="009129CF" w:rsidRPr="009129CF">
        <w:rPr>
          <w:rFonts w:eastAsia="Times New Roman" w:cs="Times New Roman"/>
          <w:sz w:val="22"/>
          <w:szCs w:val="22"/>
          <w:lang w:eastAsia="lt-LT"/>
        </w:rPr>
        <w:t>.</w:t>
      </w:r>
      <w:r>
        <w:rPr>
          <w:rFonts w:eastAsia="Times New Roman" w:cs="Times New Roman"/>
          <w:sz w:val="22"/>
          <w:szCs w:val="22"/>
          <w:lang w:eastAsia="lt-LT"/>
        </w:rPr>
        <w:t>5</w:t>
      </w:r>
      <w:r w:rsidR="009129CF" w:rsidRPr="009129CF">
        <w:rPr>
          <w:rFonts w:eastAsia="Times New Roman" w:cs="Times New Roman"/>
          <w:sz w:val="22"/>
          <w:szCs w:val="22"/>
          <w:lang w:eastAsia="lt-LT"/>
        </w:rPr>
        <w:t>.</w:t>
      </w:r>
      <w:r>
        <w:rPr>
          <w:rFonts w:eastAsia="Times New Roman" w:cs="Times New Roman"/>
          <w:sz w:val="22"/>
          <w:szCs w:val="22"/>
          <w:lang w:eastAsia="lt-LT"/>
        </w:rPr>
        <w:t>6.</w:t>
      </w:r>
      <w:r w:rsidR="009129CF" w:rsidRPr="009129CF">
        <w:rPr>
          <w:rFonts w:eastAsia="Times New Roman" w:cs="Times New Roman"/>
          <w:sz w:val="22"/>
          <w:szCs w:val="22"/>
          <w:lang w:eastAsia="lt-LT"/>
        </w:rPr>
        <w:t xml:space="preserve"> vėlesnis įkainio perskaičiavimas negali apimti laikotarpio, už kurį jo perskaičiavimas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jau</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buvo</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atliktas;</w:t>
      </w:r>
    </w:p>
    <w:p w14:paraId="17221161" w14:textId="534BA697" w:rsidR="009129CF" w:rsidRPr="009129CF" w:rsidRDefault="00A606A7" w:rsidP="009129CF">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t>3</w:t>
      </w:r>
      <w:r w:rsidR="009129CF" w:rsidRPr="009129CF">
        <w:rPr>
          <w:rFonts w:eastAsia="Times New Roman" w:cs="Times New Roman"/>
          <w:sz w:val="22"/>
          <w:szCs w:val="22"/>
          <w:lang w:eastAsia="lt-LT"/>
        </w:rPr>
        <w:t>.</w:t>
      </w:r>
      <w:r>
        <w:rPr>
          <w:rFonts w:eastAsia="Times New Roman" w:cs="Times New Roman"/>
          <w:sz w:val="22"/>
          <w:szCs w:val="22"/>
          <w:lang w:eastAsia="lt-LT"/>
        </w:rPr>
        <w:t>5</w:t>
      </w:r>
      <w:r w:rsidR="009129CF" w:rsidRPr="009129CF">
        <w:rPr>
          <w:rFonts w:eastAsia="Times New Roman" w:cs="Times New Roman"/>
          <w:sz w:val="22"/>
          <w:szCs w:val="22"/>
          <w:lang w:eastAsia="lt-LT"/>
        </w:rPr>
        <w:t>.</w:t>
      </w:r>
      <w:r>
        <w:rPr>
          <w:rFonts w:eastAsia="Times New Roman" w:cs="Times New Roman"/>
          <w:sz w:val="22"/>
          <w:szCs w:val="22"/>
          <w:lang w:eastAsia="lt-LT"/>
        </w:rPr>
        <w:t>7.</w:t>
      </w:r>
      <w:r w:rsidR="009129CF" w:rsidRPr="009129CF">
        <w:rPr>
          <w:rFonts w:eastAsia="Times New Roman" w:cs="Times New Roman"/>
          <w:sz w:val="22"/>
          <w:szCs w:val="22"/>
          <w:lang w:eastAsia="lt-LT"/>
        </w:rPr>
        <w:t xml:space="preserve"> perskaičiuotas įkainis (be PVM) įforminamas rašytiniu </w:t>
      </w:r>
      <w:r w:rsidR="00C46E20">
        <w:rPr>
          <w:rFonts w:eastAsia="Times New Roman" w:cs="Times New Roman"/>
          <w:sz w:val="22"/>
          <w:szCs w:val="22"/>
          <w:lang w:eastAsia="lt-LT"/>
        </w:rPr>
        <w:t>Š</w:t>
      </w:r>
      <w:r w:rsidR="009129CF" w:rsidRPr="009129CF">
        <w:rPr>
          <w:rFonts w:eastAsia="Times New Roman" w:cs="Times New Roman"/>
          <w:sz w:val="22"/>
          <w:szCs w:val="22"/>
          <w:lang w:eastAsia="lt-LT"/>
        </w:rPr>
        <w:t>alių susitarimu. Šalys privalo</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 xml:space="preserve">sudaryti susitarimą dėl įkainio (be PVM) perskaičiavimo per 10 darbo dienų nuo </w:t>
      </w:r>
      <w:r w:rsidR="00CF5CE4">
        <w:rPr>
          <w:rFonts w:eastAsia="Times New Roman" w:cs="Times New Roman"/>
          <w:sz w:val="22"/>
          <w:szCs w:val="22"/>
          <w:lang w:eastAsia="lt-LT"/>
        </w:rPr>
        <w:t>Š</w:t>
      </w:r>
      <w:r w:rsidR="009129CF" w:rsidRPr="009129CF">
        <w:rPr>
          <w:rFonts w:eastAsia="Times New Roman" w:cs="Times New Roman"/>
          <w:sz w:val="22"/>
          <w:szCs w:val="22"/>
          <w:lang w:eastAsia="lt-LT"/>
        </w:rPr>
        <w:t>alies prašymo kitai</w:t>
      </w:r>
      <w:r w:rsidR="009129CF">
        <w:rPr>
          <w:rFonts w:eastAsia="Times New Roman" w:cs="Times New Roman"/>
          <w:sz w:val="22"/>
          <w:szCs w:val="22"/>
          <w:lang w:eastAsia="lt-LT"/>
        </w:rPr>
        <w:t xml:space="preserve"> </w:t>
      </w:r>
      <w:r w:rsidR="00CF5CE4">
        <w:rPr>
          <w:rFonts w:eastAsia="Times New Roman" w:cs="Times New Roman"/>
          <w:sz w:val="22"/>
          <w:szCs w:val="22"/>
          <w:lang w:eastAsia="lt-LT"/>
        </w:rPr>
        <w:t>Š</w:t>
      </w:r>
      <w:r w:rsidR="009129CF" w:rsidRPr="009129CF">
        <w:rPr>
          <w:rFonts w:eastAsia="Times New Roman" w:cs="Times New Roman"/>
          <w:sz w:val="22"/>
          <w:szCs w:val="22"/>
          <w:lang w:eastAsia="lt-LT"/>
        </w:rPr>
        <w:t>aliai perskaičiuoti įkainį pateikimo dienos. Šalys privalo susitarime dėl įkainio perskaičiavimo</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nurodyti indekso reikšmę laikotarpio pradžioje ir jos nustatymo datą, indekso reikšmę laikotarpio</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pabaigoje ir jos nustatymo datą, kainų pokytį („k“), perskaičiuotą įkainį (be PVM) ir, esant poreikiui,</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perskaičiuotą pradin</w:t>
      </w:r>
      <w:r w:rsidR="00CF5CE4">
        <w:rPr>
          <w:rFonts w:eastAsia="Times New Roman" w:cs="Times New Roman"/>
          <w:sz w:val="22"/>
          <w:szCs w:val="22"/>
          <w:lang w:eastAsia="lt-LT"/>
        </w:rPr>
        <w:t>ę</w:t>
      </w:r>
      <w:r w:rsidR="009129CF" w:rsidRPr="009129CF">
        <w:rPr>
          <w:rFonts w:eastAsia="Times New Roman" w:cs="Times New Roman"/>
          <w:sz w:val="22"/>
          <w:szCs w:val="22"/>
          <w:lang w:eastAsia="lt-LT"/>
        </w:rPr>
        <w:t xml:space="preserve"> Sutarties vertę. Perskaičiuojant pradin</w:t>
      </w:r>
      <w:r w:rsidR="00CF5CE4">
        <w:rPr>
          <w:rFonts w:eastAsia="Times New Roman" w:cs="Times New Roman"/>
          <w:sz w:val="22"/>
          <w:szCs w:val="22"/>
          <w:lang w:eastAsia="lt-LT"/>
        </w:rPr>
        <w:t>ę</w:t>
      </w:r>
      <w:r w:rsidR="009129CF" w:rsidRPr="009129CF">
        <w:rPr>
          <w:rFonts w:eastAsia="Times New Roman" w:cs="Times New Roman"/>
          <w:sz w:val="22"/>
          <w:szCs w:val="22"/>
          <w:lang w:eastAsia="lt-LT"/>
        </w:rPr>
        <w:t xml:space="preserve"> Sutarties vertę, perskaičiavimas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taikomas ne visai pradin</w:t>
      </w:r>
      <w:r w:rsidR="00CF5CE4">
        <w:rPr>
          <w:rFonts w:eastAsia="Times New Roman" w:cs="Times New Roman"/>
          <w:sz w:val="22"/>
          <w:szCs w:val="22"/>
          <w:lang w:eastAsia="lt-LT"/>
        </w:rPr>
        <w:t>ei</w:t>
      </w:r>
      <w:r w:rsidR="009129CF" w:rsidRPr="009129CF">
        <w:rPr>
          <w:rFonts w:eastAsia="Times New Roman" w:cs="Times New Roman"/>
          <w:sz w:val="22"/>
          <w:szCs w:val="22"/>
          <w:lang w:eastAsia="lt-LT"/>
        </w:rPr>
        <w:t xml:space="preserve"> Sutarties vertei, bet tik neišpirktiems pagal Sutartį Sistemos priežiūros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paslaugų kiekiams. Susitarimas padidinti / sumažinti Sistemos priežiūros paslaugų įkainį (be PVM)</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ir, esant poreikiui, atitinkamai pakeisti pradin</w:t>
      </w:r>
      <w:r w:rsidR="00CF5CE4">
        <w:rPr>
          <w:rFonts w:eastAsia="Times New Roman" w:cs="Times New Roman"/>
          <w:sz w:val="22"/>
          <w:szCs w:val="22"/>
          <w:lang w:eastAsia="lt-LT"/>
        </w:rPr>
        <w:t>ę</w:t>
      </w:r>
      <w:r w:rsidR="009129CF" w:rsidRPr="009129CF">
        <w:rPr>
          <w:rFonts w:eastAsia="Times New Roman" w:cs="Times New Roman"/>
          <w:sz w:val="22"/>
          <w:szCs w:val="22"/>
          <w:lang w:eastAsia="lt-LT"/>
        </w:rPr>
        <w:t xml:space="preserve"> Sutarties vertę įsigalioja Sutarties </w:t>
      </w:r>
      <w:r w:rsidR="00CF5CE4">
        <w:rPr>
          <w:rFonts w:eastAsia="Times New Roman" w:cs="Times New Roman"/>
          <w:sz w:val="22"/>
          <w:szCs w:val="22"/>
          <w:lang w:eastAsia="lt-LT"/>
        </w:rPr>
        <w:t>Š</w:t>
      </w:r>
      <w:r w:rsidR="009129CF" w:rsidRPr="009129CF">
        <w:rPr>
          <w:rFonts w:eastAsia="Times New Roman" w:cs="Times New Roman"/>
          <w:sz w:val="22"/>
          <w:szCs w:val="22"/>
          <w:lang w:eastAsia="lt-LT"/>
        </w:rPr>
        <w:t>alims pasirašius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susitarimą,</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kuris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bus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laikomas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sudėtine</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Sutarties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dalimi;</w:t>
      </w:r>
    </w:p>
    <w:p w14:paraId="024954BA" w14:textId="28C22C2B" w:rsidR="009129CF" w:rsidRPr="009129CF" w:rsidRDefault="00A606A7" w:rsidP="009129CF">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t>3</w:t>
      </w:r>
      <w:r w:rsidR="009129CF" w:rsidRPr="009129CF">
        <w:rPr>
          <w:rFonts w:eastAsia="Times New Roman" w:cs="Times New Roman"/>
          <w:sz w:val="22"/>
          <w:szCs w:val="22"/>
          <w:lang w:eastAsia="lt-LT"/>
        </w:rPr>
        <w:t>.</w:t>
      </w:r>
      <w:r>
        <w:rPr>
          <w:rFonts w:eastAsia="Times New Roman" w:cs="Times New Roman"/>
          <w:sz w:val="22"/>
          <w:szCs w:val="22"/>
          <w:lang w:eastAsia="lt-LT"/>
        </w:rPr>
        <w:t>5</w:t>
      </w:r>
      <w:r w:rsidR="009129CF" w:rsidRPr="009129CF">
        <w:rPr>
          <w:rFonts w:eastAsia="Times New Roman" w:cs="Times New Roman"/>
          <w:sz w:val="22"/>
          <w:szCs w:val="22"/>
          <w:lang w:eastAsia="lt-LT"/>
        </w:rPr>
        <w:t>.</w:t>
      </w:r>
      <w:r>
        <w:rPr>
          <w:rFonts w:eastAsia="Times New Roman" w:cs="Times New Roman"/>
          <w:sz w:val="22"/>
          <w:szCs w:val="22"/>
          <w:lang w:eastAsia="lt-LT"/>
        </w:rPr>
        <w:t>8.</w:t>
      </w:r>
      <w:r w:rsidR="009129CF" w:rsidRPr="009129CF">
        <w:rPr>
          <w:rFonts w:eastAsia="Times New Roman" w:cs="Times New Roman"/>
          <w:sz w:val="22"/>
          <w:szCs w:val="22"/>
          <w:lang w:eastAsia="lt-LT"/>
        </w:rPr>
        <w:t xml:space="preserve"> perskaičiuotas įkainis (be PVM) taikomas tik toms Sistemos priežiūros paslaugoms,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kurios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bus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teikiamos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po</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susitarimo</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dėl</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šių</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paslaugų</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įkainio</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(be</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PVM)</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perskaičiavimo</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įsigaliojimo;</w:t>
      </w:r>
    </w:p>
    <w:p w14:paraId="13787F01" w14:textId="1842D416" w:rsidR="009129CF" w:rsidRPr="009129CF" w:rsidRDefault="00A606A7" w:rsidP="009129CF">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t>3</w:t>
      </w:r>
      <w:r w:rsidR="009129CF" w:rsidRPr="009129CF">
        <w:rPr>
          <w:rFonts w:eastAsia="Times New Roman" w:cs="Times New Roman"/>
          <w:sz w:val="22"/>
          <w:szCs w:val="22"/>
          <w:lang w:eastAsia="lt-LT"/>
        </w:rPr>
        <w:t>.</w:t>
      </w:r>
      <w:r>
        <w:rPr>
          <w:rFonts w:eastAsia="Times New Roman" w:cs="Times New Roman"/>
          <w:sz w:val="22"/>
          <w:szCs w:val="22"/>
          <w:lang w:eastAsia="lt-LT"/>
        </w:rPr>
        <w:t>5</w:t>
      </w:r>
      <w:r w:rsidR="009129CF" w:rsidRPr="009129CF">
        <w:rPr>
          <w:rFonts w:eastAsia="Times New Roman" w:cs="Times New Roman"/>
          <w:sz w:val="22"/>
          <w:szCs w:val="22"/>
          <w:lang w:eastAsia="lt-LT"/>
        </w:rPr>
        <w:t>.</w:t>
      </w:r>
      <w:r>
        <w:rPr>
          <w:rFonts w:eastAsia="Times New Roman" w:cs="Times New Roman"/>
          <w:sz w:val="22"/>
          <w:szCs w:val="22"/>
          <w:lang w:eastAsia="lt-LT"/>
        </w:rPr>
        <w:t>9.</w:t>
      </w:r>
      <w:r w:rsidR="009129CF" w:rsidRPr="009129CF">
        <w:rPr>
          <w:rFonts w:eastAsia="Times New Roman" w:cs="Times New Roman"/>
          <w:sz w:val="22"/>
          <w:szCs w:val="22"/>
          <w:lang w:eastAsia="lt-LT"/>
        </w:rPr>
        <w:t xml:space="preserve"> Sistemos priežiūros paslaugų, suteiktų iki susitarimo dėl šių paslaugų įkainio (be PVM)</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perskaičiavimo įsigaliojimo ir Sistemos priežiūros paslaugų, suteiktų pažeidus šių paslaugų</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suteikimo terminus ir Tiekėjui nepateikus šių terminų praleidimą patvirtinančių objektyvių įrodymų,</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šių</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paslaugų</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įkainis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(be</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PVM)</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nebu</w:t>
      </w:r>
      <w:r w:rsidR="009129CF">
        <w:rPr>
          <w:rFonts w:eastAsia="Times New Roman" w:cs="Times New Roman"/>
          <w:sz w:val="22"/>
          <w:szCs w:val="22"/>
          <w:lang w:eastAsia="lt-LT"/>
        </w:rPr>
        <w:t xml:space="preserve">s </w:t>
      </w:r>
      <w:r w:rsidR="009129CF" w:rsidRPr="009129CF">
        <w:rPr>
          <w:rFonts w:eastAsia="Times New Roman" w:cs="Times New Roman"/>
          <w:sz w:val="22"/>
          <w:szCs w:val="22"/>
          <w:lang w:eastAsia="lt-LT"/>
        </w:rPr>
        <w:t>perskaičiuojamas,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jei</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jis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didėja.</w:t>
      </w:r>
    </w:p>
    <w:p w14:paraId="7CC32D74" w14:textId="3B8AF04D" w:rsidR="009129CF" w:rsidRDefault="0002685F" w:rsidP="009129CF">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t>3.6</w:t>
      </w:r>
      <w:r w:rsidR="009129CF" w:rsidRPr="009129CF">
        <w:rPr>
          <w:rFonts w:eastAsia="Times New Roman" w:cs="Times New Roman"/>
          <w:sz w:val="22"/>
          <w:szCs w:val="22"/>
          <w:lang w:eastAsia="lt-LT"/>
        </w:rPr>
        <w:t xml:space="preserve">. Tuo atveju, jei Sutarties vykdymo metu pasikeičia </w:t>
      </w:r>
      <w:r w:rsidR="0014122F">
        <w:rPr>
          <w:rFonts w:eastAsia="Times New Roman" w:cs="Times New Roman"/>
          <w:sz w:val="22"/>
          <w:szCs w:val="22"/>
          <w:lang w:eastAsia="lt-LT"/>
        </w:rPr>
        <w:t>p</w:t>
      </w:r>
      <w:r w:rsidR="009129CF" w:rsidRPr="009129CF">
        <w:rPr>
          <w:rFonts w:eastAsia="Times New Roman" w:cs="Times New Roman"/>
          <w:sz w:val="22"/>
          <w:szCs w:val="22"/>
          <w:lang w:eastAsia="lt-LT"/>
        </w:rPr>
        <w:t xml:space="preserve">rekėms ir (ar) </w:t>
      </w:r>
      <w:r w:rsidR="0014122F">
        <w:rPr>
          <w:rFonts w:eastAsia="Times New Roman" w:cs="Times New Roman"/>
          <w:sz w:val="22"/>
          <w:szCs w:val="22"/>
          <w:lang w:eastAsia="lt-LT"/>
        </w:rPr>
        <w:t>p</w:t>
      </w:r>
      <w:r w:rsidR="009129CF" w:rsidRPr="009129CF">
        <w:rPr>
          <w:rFonts w:eastAsia="Times New Roman" w:cs="Times New Roman"/>
          <w:sz w:val="22"/>
          <w:szCs w:val="22"/>
          <w:lang w:eastAsia="lt-LT"/>
        </w:rPr>
        <w:t>aslaugoms taikomas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 xml:space="preserve">PVM tarifo dydis, </w:t>
      </w:r>
      <w:r w:rsidR="00CF5CE4">
        <w:rPr>
          <w:rFonts w:eastAsia="Times New Roman" w:cs="Times New Roman"/>
          <w:sz w:val="22"/>
          <w:szCs w:val="22"/>
          <w:lang w:eastAsia="lt-LT"/>
        </w:rPr>
        <w:t>p</w:t>
      </w:r>
      <w:r w:rsidR="009129CF" w:rsidRPr="009129CF">
        <w:rPr>
          <w:rFonts w:eastAsia="Times New Roman" w:cs="Times New Roman"/>
          <w:sz w:val="22"/>
          <w:szCs w:val="22"/>
          <w:lang w:eastAsia="lt-LT"/>
        </w:rPr>
        <w:t xml:space="preserve">rekių ir </w:t>
      </w:r>
      <w:r w:rsidR="00CF5CE4">
        <w:rPr>
          <w:rFonts w:eastAsia="Times New Roman" w:cs="Times New Roman"/>
          <w:sz w:val="22"/>
          <w:szCs w:val="22"/>
          <w:lang w:eastAsia="lt-LT"/>
        </w:rPr>
        <w:t>p</w:t>
      </w:r>
      <w:r w:rsidR="009129CF" w:rsidRPr="009129CF">
        <w:rPr>
          <w:rFonts w:eastAsia="Times New Roman" w:cs="Times New Roman"/>
          <w:sz w:val="22"/>
          <w:szCs w:val="22"/>
          <w:lang w:eastAsia="lt-LT"/>
        </w:rPr>
        <w:t>aslaugų kainos ir įkainiai be PVM nekeičiami, perskaičiuojama tik PVM</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 xml:space="preserve">dalis. PVM pokyčio dydis yra proporcingas PVM tarifo pokyčio dydžiui. Pakeitimai dėl </w:t>
      </w:r>
      <w:r w:rsidR="00CF5CE4">
        <w:rPr>
          <w:rFonts w:eastAsia="Times New Roman" w:cs="Times New Roman"/>
          <w:sz w:val="22"/>
          <w:szCs w:val="22"/>
          <w:lang w:eastAsia="lt-LT"/>
        </w:rPr>
        <w:t>p</w:t>
      </w:r>
      <w:r w:rsidR="009129CF" w:rsidRPr="009129CF">
        <w:rPr>
          <w:rFonts w:eastAsia="Times New Roman" w:cs="Times New Roman"/>
          <w:sz w:val="22"/>
          <w:szCs w:val="22"/>
          <w:lang w:eastAsia="lt-LT"/>
        </w:rPr>
        <w:t>rekėms ir</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 xml:space="preserve">(ar) </w:t>
      </w:r>
      <w:r w:rsidR="00CF5CE4">
        <w:rPr>
          <w:rFonts w:eastAsia="Times New Roman" w:cs="Times New Roman"/>
          <w:sz w:val="22"/>
          <w:szCs w:val="22"/>
          <w:lang w:eastAsia="lt-LT"/>
        </w:rPr>
        <w:t>p</w:t>
      </w:r>
      <w:r w:rsidR="009129CF" w:rsidRPr="009129CF">
        <w:rPr>
          <w:rFonts w:eastAsia="Times New Roman" w:cs="Times New Roman"/>
          <w:sz w:val="22"/>
          <w:szCs w:val="22"/>
          <w:lang w:eastAsia="lt-LT"/>
        </w:rPr>
        <w:t xml:space="preserve">aslaugoms taikomo PVM tarifo įforminami </w:t>
      </w:r>
      <w:r w:rsidR="00CF5CE4">
        <w:rPr>
          <w:rFonts w:eastAsia="Times New Roman" w:cs="Times New Roman"/>
          <w:sz w:val="22"/>
          <w:szCs w:val="22"/>
          <w:lang w:eastAsia="lt-LT"/>
        </w:rPr>
        <w:t>Š</w:t>
      </w:r>
      <w:r w:rsidR="009129CF" w:rsidRPr="009129CF">
        <w:rPr>
          <w:rFonts w:eastAsia="Times New Roman" w:cs="Times New Roman"/>
          <w:sz w:val="22"/>
          <w:szCs w:val="22"/>
          <w:lang w:eastAsia="lt-LT"/>
        </w:rPr>
        <w:t>alių pasirašomu susitarimu, kuris tampa</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 xml:space="preserve">neatskiriama Sutarties dalimi ir taikomi tik tuo atveju, jei </w:t>
      </w:r>
      <w:r w:rsidR="00CF5CE4">
        <w:rPr>
          <w:rFonts w:eastAsia="Times New Roman" w:cs="Times New Roman"/>
          <w:sz w:val="22"/>
          <w:szCs w:val="22"/>
          <w:lang w:eastAsia="lt-LT"/>
        </w:rPr>
        <w:t>p</w:t>
      </w:r>
      <w:r w:rsidR="009129CF" w:rsidRPr="009129CF">
        <w:rPr>
          <w:rFonts w:eastAsia="Times New Roman" w:cs="Times New Roman"/>
          <w:sz w:val="22"/>
          <w:szCs w:val="22"/>
          <w:lang w:eastAsia="lt-LT"/>
        </w:rPr>
        <w:t xml:space="preserve">rekės bus tiekiamos ir (ar) </w:t>
      </w:r>
      <w:r w:rsidR="00CF5CE4">
        <w:rPr>
          <w:rFonts w:eastAsia="Times New Roman" w:cs="Times New Roman"/>
          <w:sz w:val="22"/>
          <w:szCs w:val="22"/>
          <w:lang w:eastAsia="lt-LT"/>
        </w:rPr>
        <w:t>p</w:t>
      </w:r>
      <w:r w:rsidR="009129CF" w:rsidRPr="009129CF">
        <w:rPr>
          <w:rFonts w:eastAsia="Times New Roman" w:cs="Times New Roman"/>
          <w:sz w:val="22"/>
          <w:szCs w:val="22"/>
          <w:lang w:eastAsia="lt-LT"/>
        </w:rPr>
        <w:t>aslaugos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 xml:space="preserve">teikiamos (nesuteikta jų dalis) po </w:t>
      </w:r>
      <w:r w:rsidR="00CF5CE4">
        <w:rPr>
          <w:rFonts w:eastAsia="Times New Roman" w:cs="Times New Roman"/>
          <w:sz w:val="22"/>
          <w:szCs w:val="22"/>
          <w:lang w:eastAsia="lt-LT"/>
        </w:rPr>
        <w:t>Š</w:t>
      </w:r>
      <w:r w:rsidR="009129CF" w:rsidRPr="009129CF">
        <w:rPr>
          <w:rFonts w:eastAsia="Times New Roman" w:cs="Times New Roman"/>
          <w:sz w:val="22"/>
          <w:szCs w:val="22"/>
          <w:lang w:eastAsia="lt-LT"/>
        </w:rPr>
        <w:t>alių pasirašyto susitarimo įsigaliojimo dienos, išskyrus atvejus,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kai Tiekėjas pažeidžia Sutartyje nu</w:t>
      </w:r>
      <w:r w:rsidR="00CF5CE4">
        <w:rPr>
          <w:rFonts w:eastAsia="Times New Roman" w:cs="Times New Roman"/>
          <w:sz w:val="22"/>
          <w:szCs w:val="22"/>
          <w:lang w:eastAsia="lt-LT"/>
        </w:rPr>
        <w:t>statytus</w:t>
      </w:r>
      <w:r w:rsidR="009129CF" w:rsidRPr="009129CF">
        <w:rPr>
          <w:rFonts w:eastAsia="Times New Roman" w:cs="Times New Roman"/>
          <w:sz w:val="22"/>
          <w:szCs w:val="22"/>
          <w:lang w:eastAsia="lt-LT"/>
        </w:rPr>
        <w:t xml:space="preserve"> terminus.</w:t>
      </w:r>
    </w:p>
    <w:p w14:paraId="750655FF" w14:textId="658F9582" w:rsidR="009129CF" w:rsidRDefault="0002685F" w:rsidP="009129CF">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t>3.7</w:t>
      </w:r>
      <w:r w:rsidR="009129CF" w:rsidRPr="009129CF">
        <w:rPr>
          <w:rFonts w:eastAsia="Times New Roman" w:cs="Times New Roman"/>
          <w:sz w:val="22"/>
          <w:szCs w:val="22"/>
          <w:lang w:eastAsia="lt-LT"/>
        </w:rPr>
        <w:t xml:space="preserve">. Pirkėjas už </w:t>
      </w:r>
      <w:r w:rsidR="00837568" w:rsidRPr="009129CF">
        <w:rPr>
          <w:rFonts w:eastAsia="Times New Roman" w:cs="Times New Roman"/>
          <w:sz w:val="22"/>
          <w:szCs w:val="22"/>
          <w:lang w:eastAsia="lt-LT"/>
        </w:rPr>
        <w:t>Sutart</w:t>
      </w:r>
      <w:r w:rsidR="00837568">
        <w:rPr>
          <w:rFonts w:eastAsia="Times New Roman" w:cs="Times New Roman"/>
          <w:sz w:val="22"/>
          <w:szCs w:val="22"/>
          <w:lang w:eastAsia="lt-LT"/>
        </w:rPr>
        <w:t>yje</w:t>
      </w:r>
      <w:r w:rsidR="00837568" w:rsidRP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 xml:space="preserve">nustatyta tvarka priimtas </w:t>
      </w:r>
      <w:r w:rsidR="00837568">
        <w:rPr>
          <w:rFonts w:eastAsia="Times New Roman" w:cs="Times New Roman"/>
          <w:sz w:val="22"/>
          <w:szCs w:val="22"/>
          <w:lang w:eastAsia="lt-LT"/>
        </w:rPr>
        <w:t>p</w:t>
      </w:r>
      <w:r w:rsidR="009129CF" w:rsidRPr="009129CF">
        <w:rPr>
          <w:rFonts w:eastAsia="Times New Roman" w:cs="Times New Roman"/>
          <w:sz w:val="22"/>
          <w:szCs w:val="22"/>
          <w:lang w:eastAsia="lt-LT"/>
        </w:rPr>
        <w:t>aslaugas atsiskaitys per 30 kalendorinių dienų nuo sąskaitos faktūros gavimo</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 xml:space="preserve">dienos. </w:t>
      </w:r>
      <w:r w:rsidR="008069B0">
        <w:rPr>
          <w:rFonts w:eastAsia="Times New Roman" w:cs="Times New Roman"/>
          <w:sz w:val="22"/>
          <w:szCs w:val="22"/>
          <w:lang w:eastAsia="lt-LT"/>
        </w:rPr>
        <w:t xml:space="preserve">Sistemos diegimo </w:t>
      </w:r>
      <w:r w:rsidR="00020C41">
        <w:rPr>
          <w:rFonts w:eastAsia="Times New Roman" w:cs="Times New Roman"/>
          <w:sz w:val="22"/>
          <w:szCs w:val="22"/>
          <w:lang w:eastAsia="lt-LT"/>
        </w:rPr>
        <w:t>laikotarpiu</w:t>
      </w:r>
      <w:r w:rsidR="008069B0">
        <w:rPr>
          <w:rFonts w:eastAsia="Times New Roman" w:cs="Times New Roman"/>
          <w:sz w:val="22"/>
          <w:szCs w:val="22"/>
          <w:lang w:eastAsia="lt-LT"/>
        </w:rPr>
        <w:t xml:space="preserve"> </w:t>
      </w:r>
      <w:r w:rsidR="009129CF" w:rsidRPr="009129CF">
        <w:rPr>
          <w:rFonts w:eastAsia="Times New Roman" w:cs="Times New Roman"/>
          <w:sz w:val="22"/>
          <w:szCs w:val="22"/>
          <w:lang w:eastAsia="lt-LT"/>
        </w:rPr>
        <w:t>Tiekėjas sąskait</w:t>
      </w:r>
      <w:r w:rsidR="00837568">
        <w:rPr>
          <w:rFonts w:eastAsia="Times New Roman" w:cs="Times New Roman"/>
          <w:sz w:val="22"/>
          <w:szCs w:val="22"/>
          <w:lang w:eastAsia="lt-LT"/>
        </w:rPr>
        <w:t>as</w:t>
      </w:r>
      <w:r w:rsidR="009129CF" w:rsidRPr="009129CF">
        <w:rPr>
          <w:rFonts w:eastAsia="Times New Roman" w:cs="Times New Roman"/>
          <w:sz w:val="22"/>
          <w:szCs w:val="22"/>
          <w:lang w:eastAsia="lt-LT"/>
        </w:rPr>
        <w:t xml:space="preserve"> faktūr</w:t>
      </w:r>
      <w:r w:rsidR="00837568">
        <w:rPr>
          <w:rFonts w:eastAsia="Times New Roman" w:cs="Times New Roman"/>
          <w:sz w:val="22"/>
          <w:szCs w:val="22"/>
          <w:lang w:eastAsia="lt-LT"/>
        </w:rPr>
        <w:t>as</w:t>
      </w:r>
      <w:r w:rsidR="009129CF" w:rsidRPr="009129CF">
        <w:rPr>
          <w:rFonts w:eastAsia="Times New Roman" w:cs="Times New Roman"/>
          <w:sz w:val="22"/>
          <w:szCs w:val="22"/>
          <w:lang w:eastAsia="lt-LT"/>
        </w:rPr>
        <w:t xml:space="preserve"> pateikia tik </w:t>
      </w:r>
      <w:r w:rsidR="00837568">
        <w:rPr>
          <w:rFonts w:eastAsia="Times New Roman" w:cs="Times New Roman"/>
          <w:sz w:val="22"/>
          <w:szCs w:val="22"/>
          <w:lang w:eastAsia="lt-LT"/>
        </w:rPr>
        <w:t>Š</w:t>
      </w:r>
      <w:r w:rsidR="009129CF" w:rsidRPr="009129CF">
        <w:rPr>
          <w:rFonts w:eastAsia="Times New Roman" w:cs="Times New Roman"/>
          <w:sz w:val="22"/>
          <w:szCs w:val="22"/>
          <w:lang w:eastAsia="lt-LT"/>
        </w:rPr>
        <w:t xml:space="preserve">alims suderinus ir pasirašius </w:t>
      </w:r>
      <w:r w:rsidR="008069B0">
        <w:rPr>
          <w:rFonts w:eastAsia="Times New Roman" w:cs="Times New Roman"/>
          <w:sz w:val="22"/>
          <w:szCs w:val="22"/>
          <w:lang w:eastAsia="lt-LT"/>
        </w:rPr>
        <w:t>suteiktų p</w:t>
      </w:r>
      <w:r w:rsidR="009129CF" w:rsidRPr="009129CF">
        <w:rPr>
          <w:rFonts w:eastAsia="Times New Roman" w:cs="Times New Roman"/>
          <w:sz w:val="22"/>
          <w:szCs w:val="22"/>
          <w:lang w:eastAsia="lt-LT"/>
        </w:rPr>
        <w:t xml:space="preserve">aslaugų perdavimo </w:t>
      </w:r>
      <w:r w:rsidR="008069B0">
        <w:rPr>
          <w:rFonts w:eastAsia="Times New Roman" w:cs="Times New Roman"/>
          <w:sz w:val="22"/>
          <w:szCs w:val="22"/>
          <w:lang w:eastAsia="lt-LT"/>
        </w:rPr>
        <w:t>-</w:t>
      </w:r>
      <w:r w:rsidR="009129CF" w:rsidRPr="009129CF">
        <w:rPr>
          <w:rFonts w:eastAsia="Times New Roman" w:cs="Times New Roman"/>
          <w:sz w:val="22"/>
          <w:szCs w:val="22"/>
          <w:lang w:eastAsia="lt-LT"/>
        </w:rPr>
        <w:t xml:space="preserve"> priėmimo aktus. Tiekėjas visas pagal Sutartį</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išrašomas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sąskaitas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faktūras</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privalo</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pateikti</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tik</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elektroniniu</w:t>
      </w:r>
      <w:r w:rsidR="009129CF">
        <w:rPr>
          <w:rFonts w:eastAsia="Times New Roman" w:cs="Times New Roman"/>
          <w:sz w:val="22"/>
          <w:szCs w:val="22"/>
          <w:lang w:eastAsia="lt-LT"/>
        </w:rPr>
        <w:t xml:space="preserve"> </w:t>
      </w:r>
      <w:r w:rsidR="009129CF" w:rsidRPr="009129CF">
        <w:rPr>
          <w:rFonts w:eastAsia="Times New Roman" w:cs="Times New Roman"/>
          <w:sz w:val="22"/>
          <w:szCs w:val="22"/>
          <w:lang w:eastAsia="lt-LT"/>
        </w:rPr>
        <w:t>būdu</w:t>
      </w:r>
      <w:r w:rsidR="00A606A7" w:rsidRPr="00A606A7">
        <w:rPr>
          <w:sz w:val="22"/>
          <w:szCs w:val="22"/>
        </w:rPr>
        <w:t xml:space="preserve"> </w:t>
      </w:r>
      <w:r w:rsidR="00A606A7">
        <w:rPr>
          <w:sz w:val="22"/>
          <w:szCs w:val="22"/>
        </w:rPr>
        <w:t>s</w:t>
      </w:r>
      <w:r w:rsidR="00A606A7" w:rsidRPr="002425B1">
        <w:rPr>
          <w:sz w:val="22"/>
          <w:szCs w:val="22"/>
        </w:rPr>
        <w:t>ąskaitų administravimo bendro</w:t>
      </w:r>
      <w:r w:rsidR="00A606A7">
        <w:rPr>
          <w:sz w:val="22"/>
          <w:szCs w:val="22"/>
        </w:rPr>
        <w:t>joje</w:t>
      </w:r>
      <w:r w:rsidR="00A606A7" w:rsidRPr="002425B1">
        <w:rPr>
          <w:sz w:val="22"/>
          <w:szCs w:val="22"/>
        </w:rPr>
        <w:t xml:space="preserve"> informacinė</w:t>
      </w:r>
      <w:r w:rsidR="00A606A7">
        <w:rPr>
          <w:sz w:val="22"/>
          <w:szCs w:val="22"/>
        </w:rPr>
        <w:t>je</w:t>
      </w:r>
      <w:r w:rsidR="00A606A7" w:rsidRPr="002425B1">
        <w:rPr>
          <w:sz w:val="22"/>
          <w:szCs w:val="22"/>
        </w:rPr>
        <w:t xml:space="preserve"> sistem</w:t>
      </w:r>
      <w:r w:rsidR="00A606A7">
        <w:rPr>
          <w:sz w:val="22"/>
          <w:szCs w:val="22"/>
        </w:rPr>
        <w:t>oje (SABIS)</w:t>
      </w:r>
      <w:r w:rsidR="00A606A7" w:rsidRPr="00D24D91">
        <w:rPr>
          <w:rFonts w:eastAsia="Times New Roman" w:cs="Times New Roman"/>
          <w:sz w:val="22"/>
          <w:szCs w:val="22"/>
          <w:lang w:eastAsia="lt-LT"/>
        </w:rPr>
        <w:t>.</w:t>
      </w:r>
    </w:p>
    <w:p w14:paraId="6CC62C7B" w14:textId="2B7761D7" w:rsidR="009129CF" w:rsidRDefault="0002685F" w:rsidP="009129CF">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t>3.8</w:t>
      </w:r>
      <w:r w:rsidR="009129CF" w:rsidRPr="009129CF">
        <w:rPr>
          <w:rFonts w:eastAsia="Times New Roman" w:cs="Times New Roman"/>
          <w:sz w:val="22"/>
          <w:szCs w:val="22"/>
          <w:lang w:eastAsia="lt-LT"/>
        </w:rPr>
        <w:t>. Pirkėjas gali tiesiogiai atsiskaityti su subtiekėjais. Apie šią galimybę Pirkėjas informuoja</w:t>
      </w:r>
      <w:r w:rsidR="00A606A7">
        <w:rPr>
          <w:rFonts w:eastAsia="Times New Roman" w:cs="Times New Roman"/>
          <w:sz w:val="22"/>
          <w:szCs w:val="22"/>
          <w:lang w:eastAsia="lt-LT"/>
        </w:rPr>
        <w:t xml:space="preserve"> </w:t>
      </w:r>
      <w:r w:rsidR="009129CF" w:rsidRPr="009129CF">
        <w:rPr>
          <w:rFonts w:eastAsia="Times New Roman" w:cs="Times New Roman"/>
          <w:sz w:val="22"/>
          <w:szCs w:val="22"/>
          <w:lang w:eastAsia="lt-LT"/>
        </w:rPr>
        <w:t>subtiekėją atskiru pranešimu per 3 darbo dienas nuo pranešimo iš Tiekėjo apie pasitelkiamą subtiekėją</w:t>
      </w:r>
      <w:r w:rsidR="00A606A7">
        <w:rPr>
          <w:rFonts w:eastAsia="Times New Roman" w:cs="Times New Roman"/>
          <w:sz w:val="22"/>
          <w:szCs w:val="22"/>
          <w:lang w:eastAsia="lt-LT"/>
        </w:rPr>
        <w:t xml:space="preserve"> </w:t>
      </w:r>
      <w:r w:rsidR="009129CF" w:rsidRPr="009129CF">
        <w:rPr>
          <w:rFonts w:eastAsia="Times New Roman" w:cs="Times New Roman"/>
          <w:sz w:val="22"/>
          <w:szCs w:val="22"/>
          <w:lang w:eastAsia="lt-LT"/>
        </w:rPr>
        <w:t>gavimo dienos. Norėdamas pasinaudoti tiesioginio atsiskaitymo galimybe, subtiekėjas turi ne vėliau</w:t>
      </w:r>
      <w:r w:rsidR="00A606A7">
        <w:rPr>
          <w:rFonts w:eastAsia="Times New Roman" w:cs="Times New Roman"/>
          <w:sz w:val="22"/>
          <w:szCs w:val="22"/>
          <w:lang w:eastAsia="lt-LT"/>
        </w:rPr>
        <w:t xml:space="preserve"> </w:t>
      </w:r>
      <w:r w:rsidR="009129CF" w:rsidRPr="009129CF">
        <w:rPr>
          <w:rFonts w:eastAsia="Times New Roman" w:cs="Times New Roman"/>
          <w:sz w:val="22"/>
          <w:szCs w:val="22"/>
          <w:lang w:eastAsia="lt-LT"/>
        </w:rPr>
        <w:t>kaip per 2 darbo dienas raštu pateikti prašymą Pirkėjui. Tokiu atveju Pirkėjas, Tiekėjas ir subtiekėjas</w:t>
      </w:r>
      <w:r w:rsidR="00A606A7">
        <w:rPr>
          <w:rFonts w:eastAsia="Times New Roman" w:cs="Times New Roman"/>
          <w:sz w:val="22"/>
          <w:szCs w:val="22"/>
          <w:lang w:eastAsia="lt-LT"/>
        </w:rPr>
        <w:t xml:space="preserve"> </w:t>
      </w:r>
      <w:r w:rsidR="009129CF" w:rsidRPr="009129CF">
        <w:rPr>
          <w:rFonts w:eastAsia="Times New Roman" w:cs="Times New Roman"/>
          <w:sz w:val="22"/>
          <w:szCs w:val="22"/>
          <w:lang w:eastAsia="lt-LT"/>
        </w:rPr>
        <w:t>sudaro trišalę sutartį, kurioje pateikiama tiesioginio atsiskaitymo su subtiekėju tvarka, įskaitant teisę</w:t>
      </w:r>
      <w:r w:rsidR="00A606A7">
        <w:rPr>
          <w:rFonts w:eastAsia="Times New Roman" w:cs="Times New Roman"/>
          <w:sz w:val="22"/>
          <w:szCs w:val="22"/>
          <w:lang w:eastAsia="lt-LT"/>
        </w:rPr>
        <w:t xml:space="preserve"> </w:t>
      </w:r>
      <w:r w:rsidR="009129CF" w:rsidRPr="009129CF">
        <w:rPr>
          <w:rFonts w:eastAsia="Times New Roman" w:cs="Times New Roman"/>
          <w:sz w:val="22"/>
          <w:szCs w:val="22"/>
          <w:lang w:eastAsia="lt-LT"/>
        </w:rPr>
        <w:t>Tiekėjui prieštarauti dėl nepagrįstų mokėjimų. Trišalės sutarties dėl tiesioginio atsiskaitymo su</w:t>
      </w:r>
      <w:r w:rsidR="00A606A7">
        <w:rPr>
          <w:rFonts w:eastAsia="Times New Roman" w:cs="Times New Roman"/>
          <w:sz w:val="22"/>
          <w:szCs w:val="22"/>
          <w:lang w:eastAsia="lt-LT"/>
        </w:rPr>
        <w:t xml:space="preserve"> </w:t>
      </w:r>
      <w:r w:rsidR="009129CF" w:rsidRPr="009129CF">
        <w:rPr>
          <w:rFonts w:eastAsia="Times New Roman" w:cs="Times New Roman"/>
          <w:sz w:val="22"/>
          <w:szCs w:val="22"/>
          <w:lang w:eastAsia="lt-LT"/>
        </w:rPr>
        <w:t>subtiekėju</w:t>
      </w:r>
      <w:r w:rsidR="00A606A7">
        <w:rPr>
          <w:rFonts w:eastAsia="Times New Roman" w:cs="Times New Roman"/>
          <w:sz w:val="22"/>
          <w:szCs w:val="22"/>
          <w:lang w:eastAsia="lt-LT"/>
        </w:rPr>
        <w:t xml:space="preserve"> </w:t>
      </w:r>
      <w:r w:rsidR="009129CF" w:rsidRPr="009129CF">
        <w:rPr>
          <w:rFonts w:eastAsia="Times New Roman" w:cs="Times New Roman"/>
          <w:sz w:val="22"/>
          <w:szCs w:val="22"/>
          <w:lang w:eastAsia="lt-LT"/>
        </w:rPr>
        <w:t>pasirašymas</w:t>
      </w:r>
      <w:r w:rsidR="00A606A7">
        <w:rPr>
          <w:rFonts w:eastAsia="Times New Roman" w:cs="Times New Roman"/>
          <w:sz w:val="22"/>
          <w:szCs w:val="22"/>
          <w:lang w:eastAsia="lt-LT"/>
        </w:rPr>
        <w:t xml:space="preserve"> </w:t>
      </w:r>
      <w:r w:rsidR="009129CF" w:rsidRPr="009129CF">
        <w:rPr>
          <w:rFonts w:eastAsia="Times New Roman" w:cs="Times New Roman"/>
          <w:sz w:val="22"/>
          <w:szCs w:val="22"/>
          <w:lang w:eastAsia="lt-LT"/>
        </w:rPr>
        <w:t>nekeičia</w:t>
      </w:r>
      <w:r w:rsidR="00A606A7">
        <w:rPr>
          <w:rFonts w:eastAsia="Times New Roman" w:cs="Times New Roman"/>
          <w:sz w:val="22"/>
          <w:szCs w:val="22"/>
          <w:lang w:eastAsia="lt-LT"/>
        </w:rPr>
        <w:t xml:space="preserve"> </w:t>
      </w:r>
      <w:r w:rsidR="009129CF" w:rsidRPr="009129CF">
        <w:rPr>
          <w:rFonts w:eastAsia="Times New Roman" w:cs="Times New Roman"/>
          <w:sz w:val="22"/>
          <w:szCs w:val="22"/>
          <w:lang w:eastAsia="lt-LT"/>
        </w:rPr>
        <w:t>Tiekėjo</w:t>
      </w:r>
      <w:r w:rsidR="00A606A7">
        <w:rPr>
          <w:rFonts w:eastAsia="Times New Roman" w:cs="Times New Roman"/>
          <w:sz w:val="22"/>
          <w:szCs w:val="22"/>
          <w:lang w:eastAsia="lt-LT"/>
        </w:rPr>
        <w:t xml:space="preserve"> </w:t>
      </w:r>
      <w:r w:rsidR="009129CF" w:rsidRPr="009129CF">
        <w:rPr>
          <w:rFonts w:eastAsia="Times New Roman" w:cs="Times New Roman"/>
          <w:sz w:val="22"/>
          <w:szCs w:val="22"/>
          <w:lang w:eastAsia="lt-LT"/>
        </w:rPr>
        <w:t>atsakomybės</w:t>
      </w:r>
      <w:r w:rsidR="00A606A7">
        <w:rPr>
          <w:rFonts w:eastAsia="Times New Roman" w:cs="Times New Roman"/>
          <w:sz w:val="22"/>
          <w:szCs w:val="22"/>
          <w:lang w:eastAsia="lt-LT"/>
        </w:rPr>
        <w:t xml:space="preserve"> </w:t>
      </w:r>
      <w:r w:rsidR="009129CF" w:rsidRPr="009129CF">
        <w:rPr>
          <w:rFonts w:eastAsia="Times New Roman" w:cs="Times New Roman"/>
          <w:sz w:val="22"/>
          <w:szCs w:val="22"/>
          <w:lang w:eastAsia="lt-LT"/>
        </w:rPr>
        <w:t>dėl</w:t>
      </w:r>
      <w:r w:rsidR="00A606A7">
        <w:rPr>
          <w:rFonts w:eastAsia="Times New Roman" w:cs="Times New Roman"/>
          <w:sz w:val="22"/>
          <w:szCs w:val="22"/>
          <w:lang w:eastAsia="lt-LT"/>
        </w:rPr>
        <w:t xml:space="preserve"> </w:t>
      </w:r>
      <w:r w:rsidR="009129CF" w:rsidRPr="009129CF">
        <w:rPr>
          <w:rFonts w:eastAsia="Times New Roman" w:cs="Times New Roman"/>
          <w:sz w:val="22"/>
          <w:szCs w:val="22"/>
          <w:lang w:eastAsia="lt-LT"/>
        </w:rPr>
        <w:t>Sutarties</w:t>
      </w:r>
      <w:r w:rsidR="00A606A7">
        <w:rPr>
          <w:rFonts w:eastAsia="Times New Roman" w:cs="Times New Roman"/>
          <w:sz w:val="22"/>
          <w:szCs w:val="22"/>
          <w:lang w:eastAsia="lt-LT"/>
        </w:rPr>
        <w:t xml:space="preserve"> </w:t>
      </w:r>
      <w:r w:rsidR="009129CF" w:rsidRPr="009129CF">
        <w:rPr>
          <w:rFonts w:eastAsia="Times New Roman" w:cs="Times New Roman"/>
          <w:sz w:val="22"/>
          <w:szCs w:val="22"/>
          <w:lang w:eastAsia="lt-LT"/>
        </w:rPr>
        <w:t>vykdymo.</w:t>
      </w:r>
    </w:p>
    <w:p w14:paraId="2910E314" w14:textId="77777777" w:rsidR="009129CF" w:rsidRDefault="009129CF" w:rsidP="00D24D91">
      <w:pPr>
        <w:spacing w:after="0" w:line="240" w:lineRule="auto"/>
        <w:ind w:firstLine="720"/>
        <w:jc w:val="both"/>
        <w:rPr>
          <w:rFonts w:eastAsia="Times New Roman" w:cs="Times New Roman"/>
          <w:sz w:val="22"/>
          <w:szCs w:val="22"/>
          <w:lang w:eastAsia="lt-LT"/>
        </w:rPr>
      </w:pPr>
    </w:p>
    <w:p w14:paraId="75CECDD8" w14:textId="009148E2" w:rsidR="006C40F1" w:rsidRDefault="00A606A7" w:rsidP="006C40F1">
      <w:pPr>
        <w:numPr>
          <w:ilvl w:val="0"/>
          <w:numId w:val="4"/>
        </w:numPr>
        <w:tabs>
          <w:tab w:val="left" w:pos="709"/>
        </w:tabs>
        <w:spacing w:after="0" w:line="360" w:lineRule="auto"/>
        <w:contextualSpacing/>
        <w:jc w:val="center"/>
        <w:rPr>
          <w:rFonts w:eastAsia="Times New Roman" w:cs="Times New Roman"/>
          <w:b/>
          <w:bCs/>
          <w:sz w:val="22"/>
          <w:szCs w:val="22"/>
          <w:lang w:eastAsia="lt-LT"/>
        </w:rPr>
      </w:pPr>
      <w:r>
        <w:rPr>
          <w:rFonts w:eastAsia="Times New Roman" w:cs="Times New Roman"/>
          <w:b/>
          <w:bCs/>
          <w:sz w:val="22"/>
          <w:szCs w:val="22"/>
          <w:lang w:eastAsia="lt-LT"/>
        </w:rPr>
        <w:t>Prekių ir p</w:t>
      </w:r>
      <w:r w:rsidR="006C40F1" w:rsidRPr="006C40F1">
        <w:rPr>
          <w:rFonts w:eastAsia="Times New Roman" w:cs="Times New Roman"/>
          <w:b/>
          <w:bCs/>
          <w:sz w:val="22"/>
          <w:szCs w:val="22"/>
          <w:lang w:eastAsia="lt-LT"/>
        </w:rPr>
        <w:t xml:space="preserve">aslaugų </w:t>
      </w:r>
      <w:r>
        <w:rPr>
          <w:rFonts w:eastAsia="Times New Roman" w:cs="Times New Roman"/>
          <w:b/>
          <w:bCs/>
          <w:sz w:val="22"/>
          <w:szCs w:val="22"/>
          <w:lang w:eastAsia="lt-LT"/>
        </w:rPr>
        <w:t>perdavimo tvarka</w:t>
      </w:r>
    </w:p>
    <w:p w14:paraId="3DBA9245" w14:textId="4583AA7A" w:rsidR="00A606A7" w:rsidRPr="00A606A7" w:rsidRDefault="0002685F" w:rsidP="00A606A7">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lastRenderedPageBreak/>
        <w:t>4.1</w:t>
      </w:r>
      <w:r w:rsidR="00A606A7" w:rsidRPr="00A606A7">
        <w:rPr>
          <w:rFonts w:eastAsia="Times New Roman" w:cs="Times New Roman"/>
          <w:sz w:val="22"/>
          <w:szCs w:val="22"/>
          <w:lang w:eastAsia="lt-LT"/>
        </w:rPr>
        <w:t xml:space="preserve">. </w:t>
      </w:r>
      <w:r w:rsidR="00020C41">
        <w:rPr>
          <w:rFonts w:eastAsia="Times New Roman" w:cs="Times New Roman"/>
          <w:sz w:val="22"/>
          <w:szCs w:val="22"/>
          <w:lang w:eastAsia="lt-LT"/>
        </w:rPr>
        <w:t>Sistemos diegimo laikotarpiu suteiktų p</w:t>
      </w:r>
      <w:r w:rsidR="00A606A7" w:rsidRPr="00A606A7">
        <w:rPr>
          <w:rFonts w:eastAsia="Times New Roman" w:cs="Times New Roman"/>
          <w:sz w:val="22"/>
          <w:szCs w:val="22"/>
          <w:lang w:eastAsia="lt-LT"/>
        </w:rPr>
        <w:t>aslaug</w:t>
      </w:r>
      <w:r w:rsidR="00020C41">
        <w:rPr>
          <w:rFonts w:eastAsia="Times New Roman" w:cs="Times New Roman"/>
          <w:sz w:val="22"/>
          <w:szCs w:val="22"/>
          <w:lang w:eastAsia="lt-LT"/>
        </w:rPr>
        <w:t>ų</w:t>
      </w:r>
      <w:r w:rsidR="00A606A7" w:rsidRPr="00A606A7">
        <w:rPr>
          <w:rFonts w:eastAsia="Times New Roman" w:cs="Times New Roman"/>
          <w:sz w:val="22"/>
          <w:szCs w:val="22"/>
          <w:lang w:eastAsia="lt-LT"/>
        </w:rPr>
        <w:t xml:space="preserve"> perdavimo</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ir</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priėmimo</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aktus</w:t>
      </w:r>
      <w:r w:rsidR="00020C41">
        <w:rPr>
          <w:rFonts w:eastAsia="Times New Roman" w:cs="Times New Roman"/>
          <w:sz w:val="22"/>
          <w:szCs w:val="22"/>
          <w:lang w:eastAsia="lt-LT"/>
        </w:rPr>
        <w:t xml:space="preserve"> suderina ir  </w:t>
      </w:r>
      <w:r w:rsidR="00A606A7" w:rsidRPr="00A606A7">
        <w:rPr>
          <w:rFonts w:eastAsia="Times New Roman" w:cs="Times New Roman"/>
          <w:sz w:val="22"/>
          <w:szCs w:val="22"/>
          <w:lang w:eastAsia="lt-LT"/>
        </w:rPr>
        <w:t>el.</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būdu</w:t>
      </w:r>
      <w:r w:rsidR="00A606A7">
        <w:rPr>
          <w:rFonts w:eastAsia="Times New Roman" w:cs="Times New Roman"/>
          <w:sz w:val="22"/>
          <w:szCs w:val="22"/>
          <w:lang w:eastAsia="lt-LT"/>
        </w:rPr>
        <w:t xml:space="preserve"> </w:t>
      </w:r>
      <w:r w:rsidR="00020C41" w:rsidRPr="00A606A7">
        <w:rPr>
          <w:rFonts w:eastAsia="Times New Roman" w:cs="Times New Roman"/>
          <w:sz w:val="22"/>
          <w:szCs w:val="22"/>
          <w:lang w:eastAsia="lt-LT"/>
        </w:rPr>
        <w:t>pasiraš</w:t>
      </w:r>
      <w:r w:rsidR="00020C41">
        <w:rPr>
          <w:rFonts w:eastAsia="Times New Roman" w:cs="Times New Roman"/>
          <w:sz w:val="22"/>
          <w:szCs w:val="22"/>
          <w:lang w:eastAsia="lt-LT"/>
        </w:rPr>
        <w:t>o Š</w:t>
      </w:r>
      <w:r w:rsidR="00A606A7" w:rsidRPr="00A606A7">
        <w:rPr>
          <w:rFonts w:eastAsia="Times New Roman" w:cs="Times New Roman"/>
          <w:sz w:val="22"/>
          <w:szCs w:val="22"/>
          <w:lang w:eastAsia="lt-LT"/>
        </w:rPr>
        <w:t>alių</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atsakingi</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atstova</w:t>
      </w:r>
      <w:r w:rsidR="00020C41">
        <w:rPr>
          <w:rFonts w:eastAsia="Times New Roman" w:cs="Times New Roman"/>
          <w:sz w:val="22"/>
          <w:szCs w:val="22"/>
          <w:lang w:eastAsia="lt-LT"/>
        </w:rPr>
        <w:t>i</w:t>
      </w:r>
      <w:r w:rsidR="00A606A7" w:rsidRPr="00A606A7">
        <w:rPr>
          <w:rFonts w:eastAsia="Times New Roman" w:cs="Times New Roman"/>
          <w:sz w:val="22"/>
          <w:szCs w:val="22"/>
          <w:lang w:eastAsia="lt-LT"/>
        </w:rPr>
        <w:t>.</w:t>
      </w:r>
    </w:p>
    <w:p w14:paraId="4F8AD9F7" w14:textId="2FDAF617" w:rsidR="00A606A7" w:rsidRPr="00A606A7" w:rsidRDefault="0002685F" w:rsidP="00A606A7">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t>4.2.</w:t>
      </w:r>
      <w:r w:rsidR="00A606A7" w:rsidRPr="00A606A7">
        <w:rPr>
          <w:rFonts w:eastAsia="Times New Roman" w:cs="Times New Roman"/>
          <w:sz w:val="22"/>
          <w:szCs w:val="22"/>
          <w:lang w:eastAsia="lt-LT"/>
        </w:rPr>
        <w:t xml:space="preserve"> </w:t>
      </w:r>
      <w:r w:rsidR="00020C41">
        <w:rPr>
          <w:rFonts w:eastAsia="Times New Roman" w:cs="Times New Roman"/>
          <w:sz w:val="22"/>
          <w:szCs w:val="22"/>
          <w:lang w:eastAsia="lt-LT"/>
        </w:rPr>
        <w:t xml:space="preserve">Galutinis </w:t>
      </w:r>
      <w:r w:rsidR="00A606A7" w:rsidRPr="00A606A7">
        <w:rPr>
          <w:rFonts w:eastAsia="Times New Roman" w:cs="Times New Roman"/>
          <w:sz w:val="22"/>
          <w:szCs w:val="22"/>
          <w:lang w:eastAsia="lt-LT"/>
        </w:rPr>
        <w:t>perdavimo ir priėmimo aktas pateikiamas įdiegus ir sukonfigūravus</w:t>
      </w:r>
      <w:r w:rsidR="00A606A7">
        <w:rPr>
          <w:rFonts w:eastAsia="Times New Roman" w:cs="Times New Roman"/>
          <w:sz w:val="22"/>
          <w:szCs w:val="22"/>
          <w:lang w:eastAsia="lt-LT"/>
        </w:rPr>
        <w:t xml:space="preserve"> </w:t>
      </w:r>
      <w:r w:rsidR="00020C41">
        <w:rPr>
          <w:rFonts w:eastAsia="Times New Roman" w:cs="Times New Roman"/>
          <w:sz w:val="22"/>
          <w:szCs w:val="22"/>
          <w:lang w:eastAsia="lt-LT"/>
        </w:rPr>
        <w:t>Sistemą.</w:t>
      </w:r>
    </w:p>
    <w:p w14:paraId="13705D5F" w14:textId="6FF0A951" w:rsidR="00A606A7" w:rsidRPr="001548A2" w:rsidRDefault="0002685F" w:rsidP="00A606A7">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t>4.3</w:t>
      </w:r>
      <w:r w:rsidR="00A606A7" w:rsidRPr="00A606A7">
        <w:rPr>
          <w:rFonts w:eastAsia="Times New Roman" w:cs="Times New Roman"/>
          <w:sz w:val="22"/>
          <w:szCs w:val="22"/>
          <w:lang w:eastAsia="lt-LT"/>
        </w:rPr>
        <w:t xml:space="preserve">. Pirkėjas, patikrinęs ir įsitikinęs, kad </w:t>
      </w:r>
      <w:r w:rsidR="00020C41">
        <w:rPr>
          <w:rFonts w:eastAsia="Times New Roman" w:cs="Times New Roman"/>
          <w:sz w:val="22"/>
          <w:szCs w:val="22"/>
          <w:lang w:eastAsia="lt-LT"/>
        </w:rPr>
        <w:t>suteiktos p</w:t>
      </w:r>
      <w:r w:rsidR="00A606A7" w:rsidRPr="00A606A7">
        <w:rPr>
          <w:rFonts w:eastAsia="Times New Roman" w:cs="Times New Roman"/>
          <w:sz w:val="22"/>
          <w:szCs w:val="22"/>
          <w:lang w:eastAsia="lt-LT"/>
        </w:rPr>
        <w:t xml:space="preserve">aslaugos atitinka </w:t>
      </w:r>
      <w:r w:rsidR="00A606A7" w:rsidRPr="001548A2">
        <w:rPr>
          <w:rFonts w:eastAsia="Times New Roman" w:cs="Times New Roman"/>
          <w:sz w:val="22"/>
          <w:szCs w:val="22"/>
          <w:lang w:eastAsia="lt-LT"/>
        </w:rPr>
        <w:t xml:space="preserve">Sutartyje nustatytus reikalavimus, ne vėliau kaip per 10 darbo dienų nuo atitinkamo perdavimo </w:t>
      </w:r>
      <w:r w:rsidR="00020C41">
        <w:rPr>
          <w:rFonts w:eastAsia="Times New Roman" w:cs="Times New Roman"/>
          <w:sz w:val="22"/>
          <w:szCs w:val="22"/>
          <w:lang w:eastAsia="lt-LT"/>
        </w:rPr>
        <w:t xml:space="preserve">- </w:t>
      </w:r>
      <w:r w:rsidR="00A606A7" w:rsidRPr="001548A2">
        <w:rPr>
          <w:rFonts w:eastAsia="Times New Roman" w:cs="Times New Roman"/>
          <w:sz w:val="22"/>
          <w:szCs w:val="22"/>
          <w:lang w:eastAsia="lt-LT"/>
        </w:rPr>
        <w:t xml:space="preserve">priėmimo akto gavimo dienos privalo </w:t>
      </w:r>
      <w:r w:rsidR="00020C41">
        <w:rPr>
          <w:rFonts w:eastAsia="Times New Roman" w:cs="Times New Roman"/>
          <w:sz w:val="22"/>
          <w:szCs w:val="22"/>
          <w:lang w:eastAsia="lt-LT"/>
        </w:rPr>
        <w:t>jį</w:t>
      </w:r>
      <w:r w:rsidR="00A606A7" w:rsidRPr="001548A2">
        <w:rPr>
          <w:rFonts w:eastAsia="Times New Roman" w:cs="Times New Roman"/>
          <w:sz w:val="22"/>
          <w:szCs w:val="22"/>
          <w:lang w:eastAsia="lt-LT"/>
        </w:rPr>
        <w:t xml:space="preserve"> pasirašyti Perdavimo ir priėmimo akto pasirašymas neapriboja Pirkėjo teisės pareikšti reikalavimus dėl paslėptų </w:t>
      </w:r>
      <w:r w:rsidR="00020C41">
        <w:rPr>
          <w:rFonts w:eastAsia="Times New Roman" w:cs="Times New Roman"/>
          <w:sz w:val="22"/>
          <w:szCs w:val="22"/>
          <w:lang w:eastAsia="lt-LT"/>
        </w:rPr>
        <w:t>p</w:t>
      </w:r>
      <w:r w:rsidR="00A606A7" w:rsidRPr="001548A2">
        <w:rPr>
          <w:rFonts w:eastAsia="Times New Roman" w:cs="Times New Roman"/>
          <w:sz w:val="22"/>
          <w:szCs w:val="22"/>
          <w:lang w:eastAsia="lt-LT"/>
        </w:rPr>
        <w:t xml:space="preserve">rekių ar </w:t>
      </w:r>
      <w:r w:rsidR="00020C41">
        <w:rPr>
          <w:rFonts w:eastAsia="Times New Roman" w:cs="Times New Roman"/>
          <w:sz w:val="22"/>
          <w:szCs w:val="22"/>
          <w:lang w:eastAsia="lt-LT"/>
        </w:rPr>
        <w:t>p</w:t>
      </w:r>
      <w:r w:rsidR="00A606A7" w:rsidRPr="001548A2">
        <w:rPr>
          <w:rFonts w:eastAsia="Times New Roman" w:cs="Times New Roman"/>
          <w:sz w:val="22"/>
          <w:szCs w:val="22"/>
          <w:lang w:eastAsia="lt-LT"/>
        </w:rPr>
        <w:t xml:space="preserve">aslaugų trūkumų, kurių Pirkėjas negalėjo nustatyti </w:t>
      </w:r>
      <w:r w:rsidR="00020C41">
        <w:rPr>
          <w:rFonts w:eastAsia="Times New Roman" w:cs="Times New Roman"/>
          <w:sz w:val="22"/>
          <w:szCs w:val="22"/>
          <w:lang w:eastAsia="lt-LT"/>
        </w:rPr>
        <w:t>suteiktų</w:t>
      </w:r>
      <w:r w:rsidR="00A606A7" w:rsidRPr="001548A2">
        <w:rPr>
          <w:rFonts w:eastAsia="Times New Roman" w:cs="Times New Roman"/>
          <w:sz w:val="22"/>
          <w:szCs w:val="22"/>
          <w:lang w:eastAsia="lt-LT"/>
        </w:rPr>
        <w:t xml:space="preserve"> </w:t>
      </w:r>
      <w:r w:rsidR="00020C41">
        <w:rPr>
          <w:rFonts w:eastAsia="Times New Roman" w:cs="Times New Roman"/>
          <w:sz w:val="22"/>
          <w:szCs w:val="22"/>
          <w:lang w:eastAsia="lt-LT"/>
        </w:rPr>
        <w:t>p</w:t>
      </w:r>
      <w:r w:rsidR="00A606A7" w:rsidRPr="001548A2">
        <w:rPr>
          <w:rFonts w:eastAsia="Times New Roman" w:cs="Times New Roman"/>
          <w:sz w:val="22"/>
          <w:szCs w:val="22"/>
          <w:lang w:eastAsia="lt-LT"/>
        </w:rPr>
        <w:t>aslaugų priėmimo metu.</w:t>
      </w:r>
    </w:p>
    <w:p w14:paraId="69064176" w14:textId="34C0605F" w:rsidR="00A606A7" w:rsidRPr="00A606A7" w:rsidRDefault="0002685F" w:rsidP="00A606A7">
      <w:pPr>
        <w:spacing w:after="0" w:line="240" w:lineRule="auto"/>
        <w:ind w:firstLine="720"/>
        <w:jc w:val="both"/>
        <w:rPr>
          <w:rFonts w:eastAsia="Times New Roman" w:cs="Times New Roman"/>
          <w:sz w:val="22"/>
          <w:szCs w:val="22"/>
          <w:lang w:eastAsia="lt-LT"/>
        </w:rPr>
      </w:pPr>
      <w:r w:rsidRPr="001548A2">
        <w:rPr>
          <w:rFonts w:eastAsia="Times New Roman" w:cs="Times New Roman"/>
          <w:sz w:val="22"/>
          <w:szCs w:val="22"/>
          <w:lang w:eastAsia="lt-LT"/>
        </w:rPr>
        <w:t>4.4.</w:t>
      </w:r>
      <w:r w:rsidR="00A606A7" w:rsidRPr="001548A2">
        <w:rPr>
          <w:rFonts w:eastAsia="Times New Roman" w:cs="Times New Roman"/>
          <w:sz w:val="22"/>
          <w:szCs w:val="22"/>
          <w:lang w:eastAsia="lt-LT"/>
        </w:rPr>
        <w:t xml:space="preserve"> Jeigu </w:t>
      </w:r>
      <w:r w:rsidR="00020C41">
        <w:rPr>
          <w:rFonts w:eastAsia="Times New Roman" w:cs="Times New Roman"/>
          <w:sz w:val="22"/>
          <w:szCs w:val="22"/>
          <w:lang w:eastAsia="lt-LT"/>
        </w:rPr>
        <w:t xml:space="preserve">suteiktų </w:t>
      </w:r>
      <w:r w:rsidR="00A606A7" w:rsidRPr="001548A2">
        <w:rPr>
          <w:rFonts w:eastAsia="Times New Roman" w:cs="Times New Roman"/>
          <w:sz w:val="22"/>
          <w:szCs w:val="22"/>
          <w:lang w:eastAsia="lt-LT"/>
        </w:rPr>
        <w:t xml:space="preserve">ar </w:t>
      </w:r>
      <w:r w:rsidR="00020C41">
        <w:rPr>
          <w:rFonts w:eastAsia="Times New Roman" w:cs="Times New Roman"/>
          <w:sz w:val="22"/>
          <w:szCs w:val="22"/>
          <w:lang w:eastAsia="lt-LT"/>
        </w:rPr>
        <w:t>p</w:t>
      </w:r>
      <w:r w:rsidR="00A606A7" w:rsidRPr="001548A2">
        <w:rPr>
          <w:rFonts w:eastAsia="Times New Roman" w:cs="Times New Roman"/>
          <w:sz w:val="22"/>
          <w:szCs w:val="22"/>
          <w:lang w:eastAsia="lt-LT"/>
        </w:rPr>
        <w:t>aslaugų priėmimo metu nustatomi trūkumai ir (ar) neatitiktis Sutartyje nustatytiems reikalavimams ar kitokie nukrypimai</w:t>
      </w:r>
      <w:r w:rsidR="00A606A7" w:rsidRPr="00A606A7">
        <w:rPr>
          <w:rFonts w:eastAsia="Times New Roman" w:cs="Times New Roman"/>
          <w:sz w:val="22"/>
          <w:szCs w:val="22"/>
          <w:lang w:eastAsia="lt-LT"/>
        </w:rPr>
        <w:t xml:space="preserve"> nuo</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 xml:space="preserve">Sutarties, Pirkėjas turi teisę atsisakyti pasirašyti perdavimo </w:t>
      </w:r>
      <w:r w:rsidR="00020C41">
        <w:rPr>
          <w:rFonts w:eastAsia="Times New Roman" w:cs="Times New Roman"/>
          <w:sz w:val="22"/>
          <w:szCs w:val="22"/>
          <w:lang w:eastAsia="lt-LT"/>
        </w:rPr>
        <w:t>-</w:t>
      </w:r>
      <w:r w:rsidR="00A606A7" w:rsidRPr="00A606A7">
        <w:rPr>
          <w:rFonts w:eastAsia="Times New Roman" w:cs="Times New Roman"/>
          <w:sz w:val="22"/>
          <w:szCs w:val="22"/>
          <w:lang w:eastAsia="lt-LT"/>
        </w:rPr>
        <w:t xml:space="preserve"> priėmimo aktą, nurodydamas tokio</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sprendimo motyvus (jei įmanoma, nurodydamas ir priemones, kurių Tiekėjas privalo imtis, kad</w:t>
      </w:r>
      <w:r w:rsidR="00A606A7">
        <w:rPr>
          <w:rFonts w:eastAsia="Times New Roman" w:cs="Times New Roman"/>
          <w:sz w:val="22"/>
          <w:szCs w:val="22"/>
          <w:lang w:eastAsia="lt-LT"/>
        </w:rPr>
        <w:t xml:space="preserve"> </w:t>
      </w:r>
      <w:r w:rsidR="00020C41">
        <w:rPr>
          <w:rFonts w:eastAsia="Times New Roman" w:cs="Times New Roman"/>
          <w:sz w:val="22"/>
          <w:szCs w:val="22"/>
          <w:lang w:eastAsia="lt-LT"/>
        </w:rPr>
        <w:t>p</w:t>
      </w:r>
      <w:r w:rsidR="00A606A7" w:rsidRPr="00A606A7">
        <w:rPr>
          <w:rFonts w:eastAsia="Times New Roman" w:cs="Times New Roman"/>
          <w:sz w:val="22"/>
          <w:szCs w:val="22"/>
          <w:lang w:eastAsia="lt-LT"/>
        </w:rPr>
        <w:t>aslaugos atitiktų Sutarties reikalavimus ir perdavimo ir priėmimo aktas būtų</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 xml:space="preserve">pasirašytas), o Tiekėjas privalo per Pirkėjo nurodytą </w:t>
      </w:r>
      <w:r w:rsidR="00020C41">
        <w:rPr>
          <w:rFonts w:eastAsia="Times New Roman" w:cs="Times New Roman"/>
          <w:sz w:val="22"/>
          <w:szCs w:val="22"/>
          <w:lang w:eastAsia="lt-LT"/>
        </w:rPr>
        <w:t>protingą</w:t>
      </w:r>
      <w:r w:rsidR="00020C41" w:rsidRP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terminą, ne trumpesnį kaip 10 darbo</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dienų (jei Sutartyje nenustatyta kitaip), savo jėgomis ir lėšomis pašalinti trūkumus ir (ar) neatitikimus</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ar</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kitokius</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nukrypimus</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nuo</w:t>
      </w:r>
      <w:r>
        <w:rPr>
          <w:rFonts w:eastAsia="Times New Roman" w:cs="Times New Roman"/>
          <w:sz w:val="22"/>
          <w:szCs w:val="22"/>
          <w:lang w:eastAsia="lt-LT"/>
        </w:rPr>
        <w:t xml:space="preserve"> </w:t>
      </w:r>
      <w:r w:rsidR="00A606A7" w:rsidRPr="00A606A7">
        <w:rPr>
          <w:rFonts w:eastAsia="Times New Roman" w:cs="Times New Roman"/>
          <w:sz w:val="22"/>
          <w:szCs w:val="22"/>
          <w:lang w:eastAsia="lt-LT"/>
        </w:rPr>
        <w:t>Sutarties,</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kad</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perdavimo</w:t>
      </w:r>
      <w:r w:rsidR="00A606A7">
        <w:rPr>
          <w:rFonts w:eastAsia="Times New Roman" w:cs="Times New Roman"/>
          <w:sz w:val="22"/>
          <w:szCs w:val="22"/>
          <w:lang w:eastAsia="lt-LT"/>
        </w:rPr>
        <w:t xml:space="preserve"> </w:t>
      </w:r>
      <w:r w:rsidR="00020C41">
        <w:rPr>
          <w:rFonts w:eastAsia="Times New Roman" w:cs="Times New Roman"/>
          <w:sz w:val="22"/>
          <w:szCs w:val="22"/>
          <w:lang w:eastAsia="lt-LT"/>
        </w:rPr>
        <w:t>-</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priėmimo</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aktas</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būtų</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pasirašytas.</w:t>
      </w:r>
    </w:p>
    <w:p w14:paraId="2ED4587C" w14:textId="66656EBD" w:rsidR="006C40F1" w:rsidRDefault="0002685F" w:rsidP="00A606A7">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t>4.5</w:t>
      </w:r>
      <w:r w:rsidR="00A606A7" w:rsidRPr="00A606A7">
        <w:rPr>
          <w:rFonts w:eastAsia="Times New Roman" w:cs="Times New Roman"/>
          <w:sz w:val="22"/>
          <w:szCs w:val="22"/>
          <w:lang w:eastAsia="lt-LT"/>
        </w:rPr>
        <w:t>. Tiekėjui per Pirkėjo nurodytą terminą nepašalinus nustatytų trūkumų ir (ar) neatitikimų ar kitų nukrypimų nuo Sutarties, Tiekėjas, Pirkėjui pareikalavus, moka</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Pirkėjui</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Sutartyje</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nustatytas</w:t>
      </w:r>
      <w:r w:rsidR="00A606A7">
        <w:rPr>
          <w:rFonts w:eastAsia="Times New Roman" w:cs="Times New Roman"/>
          <w:sz w:val="22"/>
          <w:szCs w:val="22"/>
          <w:lang w:eastAsia="lt-LT"/>
        </w:rPr>
        <w:t xml:space="preserve"> </w:t>
      </w:r>
      <w:r w:rsidR="00A606A7" w:rsidRPr="00A606A7">
        <w:rPr>
          <w:rFonts w:eastAsia="Times New Roman" w:cs="Times New Roman"/>
          <w:sz w:val="22"/>
          <w:szCs w:val="22"/>
          <w:lang w:eastAsia="lt-LT"/>
        </w:rPr>
        <w:t>netesybas</w:t>
      </w:r>
      <w:r>
        <w:rPr>
          <w:rFonts w:eastAsia="Times New Roman" w:cs="Times New Roman"/>
          <w:sz w:val="22"/>
          <w:szCs w:val="22"/>
          <w:lang w:eastAsia="lt-LT"/>
        </w:rPr>
        <w:t>.</w:t>
      </w:r>
    </w:p>
    <w:p w14:paraId="3D516691" w14:textId="77777777" w:rsidR="0002685F" w:rsidRPr="0002685F" w:rsidRDefault="0002685F" w:rsidP="00A606A7">
      <w:pPr>
        <w:spacing w:after="0" w:line="240" w:lineRule="auto"/>
        <w:ind w:firstLine="720"/>
        <w:jc w:val="both"/>
        <w:rPr>
          <w:rFonts w:eastAsia="Times New Roman" w:cs="Times New Roman"/>
          <w:b/>
          <w:bCs/>
          <w:sz w:val="22"/>
          <w:szCs w:val="22"/>
          <w:lang w:eastAsia="lt-LT"/>
        </w:rPr>
      </w:pPr>
    </w:p>
    <w:p w14:paraId="6D950E01" w14:textId="04A79C56" w:rsidR="0002685F" w:rsidRPr="009A653B" w:rsidRDefault="0002685F" w:rsidP="0002685F">
      <w:pPr>
        <w:pStyle w:val="Sraopastraipa"/>
        <w:numPr>
          <w:ilvl w:val="0"/>
          <w:numId w:val="4"/>
        </w:numPr>
        <w:spacing w:after="0" w:line="240" w:lineRule="auto"/>
        <w:jc w:val="center"/>
        <w:rPr>
          <w:rFonts w:eastAsia="Times New Roman" w:cs="Times New Roman"/>
          <w:b/>
          <w:bCs/>
          <w:sz w:val="22"/>
          <w:szCs w:val="22"/>
          <w:lang w:eastAsia="lt-LT"/>
        </w:rPr>
      </w:pPr>
      <w:r w:rsidRPr="009A653B">
        <w:rPr>
          <w:rFonts w:eastAsia="Times New Roman" w:cs="Times New Roman"/>
          <w:b/>
          <w:bCs/>
          <w:sz w:val="22"/>
          <w:szCs w:val="22"/>
          <w:lang w:eastAsia="lt-LT"/>
        </w:rPr>
        <w:t>Šalių teisės ir įsipareigojimai</w:t>
      </w:r>
    </w:p>
    <w:p w14:paraId="134A0ED1" w14:textId="77777777" w:rsidR="0002685F" w:rsidRDefault="0002685F" w:rsidP="0002685F">
      <w:pPr>
        <w:spacing w:after="0" w:line="240" w:lineRule="auto"/>
        <w:jc w:val="center"/>
        <w:rPr>
          <w:rFonts w:eastAsia="Times New Roman" w:cs="Times New Roman"/>
          <w:b/>
          <w:bCs/>
          <w:sz w:val="22"/>
          <w:szCs w:val="22"/>
          <w:lang w:eastAsia="lt-LT"/>
        </w:rPr>
      </w:pPr>
    </w:p>
    <w:p w14:paraId="1C02B369" w14:textId="4CA95D54" w:rsidR="0002685F" w:rsidRPr="0002685F" w:rsidRDefault="0002685F" w:rsidP="008F62EC">
      <w:pPr>
        <w:spacing w:after="0" w:line="240" w:lineRule="auto"/>
        <w:ind w:firstLine="709"/>
        <w:jc w:val="both"/>
        <w:rPr>
          <w:rFonts w:eastAsia="Times New Roman" w:cs="Times New Roman"/>
          <w:sz w:val="22"/>
          <w:szCs w:val="22"/>
          <w:lang w:eastAsia="lt-LT"/>
        </w:rPr>
      </w:pPr>
      <w:r w:rsidRPr="0002685F">
        <w:rPr>
          <w:rFonts w:eastAsia="Times New Roman" w:cs="Times New Roman"/>
          <w:sz w:val="22"/>
          <w:szCs w:val="22"/>
          <w:lang w:eastAsia="lt-LT"/>
        </w:rPr>
        <w:t>5</w:t>
      </w:r>
      <w:r w:rsidR="001C6EFB">
        <w:rPr>
          <w:rFonts w:eastAsia="Times New Roman" w:cs="Times New Roman"/>
          <w:sz w:val="22"/>
          <w:szCs w:val="22"/>
          <w:lang w:eastAsia="lt-LT"/>
        </w:rPr>
        <w:t>.1</w:t>
      </w:r>
      <w:r w:rsidRPr="0002685F">
        <w:rPr>
          <w:rFonts w:eastAsia="Times New Roman" w:cs="Times New Roman"/>
          <w:sz w:val="22"/>
          <w:szCs w:val="22"/>
          <w:lang w:eastAsia="lt-LT"/>
        </w:rPr>
        <w:t>.</w:t>
      </w:r>
      <w:r>
        <w:rPr>
          <w:rFonts w:eastAsia="Times New Roman" w:cs="Times New Roman"/>
          <w:sz w:val="22"/>
          <w:szCs w:val="22"/>
          <w:lang w:eastAsia="lt-LT"/>
        </w:rPr>
        <w:t xml:space="preserve"> </w:t>
      </w:r>
      <w:r w:rsidRPr="0002685F">
        <w:rPr>
          <w:rFonts w:eastAsia="Times New Roman" w:cs="Times New Roman"/>
          <w:sz w:val="22"/>
          <w:szCs w:val="22"/>
          <w:lang w:eastAsia="lt-LT"/>
        </w:rPr>
        <w:t>Tiekėjas</w:t>
      </w:r>
      <w:r>
        <w:rPr>
          <w:rFonts w:eastAsia="Times New Roman" w:cs="Times New Roman"/>
          <w:sz w:val="22"/>
          <w:szCs w:val="22"/>
          <w:lang w:eastAsia="lt-LT"/>
        </w:rPr>
        <w:t xml:space="preserve"> </w:t>
      </w:r>
      <w:r w:rsidRPr="0002685F">
        <w:rPr>
          <w:rFonts w:eastAsia="Times New Roman" w:cs="Times New Roman"/>
          <w:sz w:val="22"/>
          <w:szCs w:val="22"/>
          <w:lang w:eastAsia="lt-LT"/>
        </w:rPr>
        <w:t>įsipareigoja:</w:t>
      </w:r>
    </w:p>
    <w:p w14:paraId="49E6A305" w14:textId="5C562A37" w:rsidR="0002685F" w:rsidRPr="001548A2" w:rsidRDefault="0002685F" w:rsidP="008F62EC">
      <w:pPr>
        <w:spacing w:after="0" w:line="240" w:lineRule="auto"/>
        <w:ind w:firstLine="709"/>
        <w:jc w:val="both"/>
        <w:rPr>
          <w:rFonts w:eastAsia="Times New Roman" w:cs="Times New Roman"/>
          <w:sz w:val="22"/>
          <w:szCs w:val="22"/>
          <w:lang w:eastAsia="lt-LT"/>
        </w:rPr>
      </w:pPr>
      <w:r w:rsidRPr="0002685F">
        <w:rPr>
          <w:rFonts w:eastAsia="Times New Roman" w:cs="Times New Roman"/>
          <w:sz w:val="22"/>
          <w:szCs w:val="22"/>
          <w:lang w:eastAsia="lt-LT"/>
        </w:rPr>
        <w:t>5.1.</w:t>
      </w:r>
      <w:r w:rsidR="001C6EFB">
        <w:rPr>
          <w:rFonts w:eastAsia="Times New Roman" w:cs="Times New Roman"/>
          <w:sz w:val="22"/>
          <w:szCs w:val="22"/>
          <w:lang w:eastAsia="lt-LT"/>
        </w:rPr>
        <w:t>1.</w:t>
      </w:r>
      <w:r w:rsidRPr="0002685F">
        <w:rPr>
          <w:rFonts w:eastAsia="Times New Roman" w:cs="Times New Roman"/>
          <w:sz w:val="22"/>
          <w:szCs w:val="22"/>
          <w:lang w:eastAsia="lt-LT"/>
        </w:rPr>
        <w:t xml:space="preserve"> per 5 darbo dienas nuo Sutarties pasirašymo dienos pateikti Pirkėjui </w:t>
      </w:r>
      <w:r w:rsidR="008F62EC">
        <w:rPr>
          <w:rFonts w:eastAsia="Times New Roman" w:cs="Times New Roman"/>
          <w:sz w:val="22"/>
          <w:szCs w:val="22"/>
          <w:lang w:eastAsia="lt-LT"/>
        </w:rPr>
        <w:t xml:space="preserve">5 proc. nuo pradinės Sutarties vertės </w:t>
      </w:r>
      <w:r w:rsidRPr="0002685F">
        <w:rPr>
          <w:rFonts w:eastAsia="Times New Roman" w:cs="Times New Roman"/>
          <w:sz w:val="22"/>
          <w:szCs w:val="22"/>
          <w:lang w:eastAsia="lt-LT"/>
        </w:rPr>
        <w:t>Eur</w:t>
      </w:r>
      <w:r w:rsidR="008F62EC">
        <w:rPr>
          <w:rFonts w:eastAsia="Times New Roman" w:cs="Times New Roman"/>
          <w:sz w:val="22"/>
          <w:szCs w:val="22"/>
          <w:lang w:eastAsia="lt-LT"/>
        </w:rPr>
        <w:t xml:space="preserve"> be PVM</w:t>
      </w:r>
      <w:r w:rsidRPr="0002685F">
        <w:rPr>
          <w:rFonts w:eastAsia="Times New Roman" w:cs="Times New Roman"/>
          <w:sz w:val="22"/>
          <w:szCs w:val="22"/>
          <w:lang w:eastAsia="lt-LT"/>
        </w:rPr>
        <w:t xml:space="preserve"> dydžio</w:t>
      </w:r>
      <w:r>
        <w:rPr>
          <w:rFonts w:eastAsia="Times New Roman" w:cs="Times New Roman"/>
          <w:sz w:val="22"/>
          <w:szCs w:val="22"/>
          <w:lang w:eastAsia="lt-LT"/>
        </w:rPr>
        <w:t xml:space="preserve"> </w:t>
      </w:r>
      <w:r w:rsidRPr="0002685F">
        <w:rPr>
          <w:rFonts w:eastAsia="Times New Roman" w:cs="Times New Roman"/>
          <w:sz w:val="22"/>
          <w:szCs w:val="22"/>
          <w:lang w:eastAsia="lt-LT"/>
        </w:rPr>
        <w:t>Sutarties įvykdymo užtikrinimą, išduotą banko, kredito unijos, kito turinčio teisę teikti šias paslaugas</w:t>
      </w:r>
      <w:r>
        <w:rPr>
          <w:rFonts w:eastAsia="Times New Roman" w:cs="Times New Roman"/>
          <w:sz w:val="22"/>
          <w:szCs w:val="22"/>
          <w:lang w:eastAsia="lt-LT"/>
        </w:rPr>
        <w:t xml:space="preserve"> </w:t>
      </w:r>
      <w:r w:rsidRPr="0002685F">
        <w:rPr>
          <w:rFonts w:eastAsia="Times New Roman" w:cs="Times New Roman"/>
          <w:sz w:val="22"/>
          <w:szCs w:val="22"/>
          <w:lang w:eastAsia="lt-LT"/>
        </w:rPr>
        <w:t xml:space="preserve">garantuotojo (toliau – garantas) ar draudimo bendrovės (toliau – laiduotojas), galiojantį </w:t>
      </w:r>
      <w:r w:rsidR="008D27B5">
        <w:rPr>
          <w:rFonts w:eastAsia="Times New Roman" w:cs="Times New Roman"/>
          <w:sz w:val="22"/>
          <w:szCs w:val="22"/>
          <w:lang w:eastAsia="lt-LT"/>
        </w:rPr>
        <w:t>44</w:t>
      </w:r>
      <w:r>
        <w:rPr>
          <w:rFonts w:eastAsia="Times New Roman" w:cs="Times New Roman"/>
          <w:sz w:val="22"/>
          <w:szCs w:val="22"/>
          <w:lang w:eastAsia="lt-LT"/>
        </w:rPr>
        <w:t xml:space="preserve"> </w:t>
      </w:r>
      <w:r w:rsidRPr="0002685F">
        <w:rPr>
          <w:rFonts w:eastAsia="Times New Roman" w:cs="Times New Roman"/>
          <w:sz w:val="22"/>
          <w:szCs w:val="22"/>
          <w:lang w:eastAsia="lt-LT"/>
        </w:rPr>
        <w:t>mėnesius</w:t>
      </w:r>
      <w:r>
        <w:rPr>
          <w:rFonts w:eastAsia="Times New Roman" w:cs="Times New Roman"/>
          <w:sz w:val="22"/>
          <w:szCs w:val="22"/>
          <w:lang w:eastAsia="lt-LT"/>
        </w:rPr>
        <w:t xml:space="preserve"> </w:t>
      </w:r>
      <w:r w:rsidRPr="0002685F">
        <w:rPr>
          <w:rFonts w:eastAsia="Times New Roman" w:cs="Times New Roman"/>
          <w:sz w:val="22"/>
          <w:szCs w:val="22"/>
          <w:lang w:eastAsia="lt-LT"/>
        </w:rPr>
        <w:t>ir jo apmokėjimą patvirtinantį dokumentą (jeigu Tiekėjas pateikia draudimo bendrovės išduotą</w:t>
      </w:r>
      <w:r>
        <w:rPr>
          <w:rFonts w:eastAsia="Times New Roman" w:cs="Times New Roman"/>
          <w:sz w:val="22"/>
          <w:szCs w:val="22"/>
          <w:lang w:eastAsia="lt-LT"/>
        </w:rPr>
        <w:t xml:space="preserve"> </w:t>
      </w:r>
      <w:r w:rsidRPr="0002685F">
        <w:rPr>
          <w:rFonts w:eastAsia="Times New Roman" w:cs="Times New Roman"/>
          <w:sz w:val="22"/>
          <w:szCs w:val="22"/>
          <w:lang w:eastAsia="lt-LT"/>
        </w:rPr>
        <w:t>Sutarties</w:t>
      </w:r>
      <w:r w:rsidR="008F62EC">
        <w:rPr>
          <w:rFonts w:eastAsia="Times New Roman" w:cs="Times New Roman"/>
          <w:sz w:val="22"/>
          <w:szCs w:val="22"/>
          <w:lang w:eastAsia="lt-LT"/>
        </w:rPr>
        <w:t xml:space="preserve"> </w:t>
      </w:r>
      <w:r w:rsidRPr="0002685F">
        <w:rPr>
          <w:rFonts w:eastAsia="Times New Roman" w:cs="Times New Roman"/>
          <w:sz w:val="22"/>
          <w:szCs w:val="22"/>
          <w:lang w:eastAsia="lt-LT"/>
        </w:rPr>
        <w:t>įvykdymo</w:t>
      </w:r>
      <w:r w:rsidR="008F62EC">
        <w:rPr>
          <w:rFonts w:eastAsia="Times New Roman" w:cs="Times New Roman"/>
          <w:sz w:val="22"/>
          <w:szCs w:val="22"/>
          <w:lang w:eastAsia="lt-LT"/>
        </w:rPr>
        <w:t xml:space="preserve"> </w:t>
      </w:r>
      <w:r w:rsidRPr="0002685F">
        <w:rPr>
          <w:rFonts w:eastAsia="Times New Roman" w:cs="Times New Roman"/>
          <w:sz w:val="22"/>
          <w:szCs w:val="22"/>
          <w:lang w:eastAsia="lt-LT"/>
        </w:rPr>
        <w:t>užtikrinimą).</w:t>
      </w:r>
      <w:r>
        <w:rPr>
          <w:rFonts w:eastAsia="Times New Roman" w:cs="Times New Roman"/>
          <w:sz w:val="22"/>
          <w:szCs w:val="22"/>
          <w:lang w:eastAsia="lt-LT"/>
        </w:rPr>
        <w:t xml:space="preserve"> </w:t>
      </w:r>
      <w:r w:rsidRPr="0002685F">
        <w:rPr>
          <w:rFonts w:eastAsia="Times New Roman" w:cs="Times New Roman"/>
          <w:sz w:val="22"/>
          <w:szCs w:val="22"/>
          <w:lang w:eastAsia="lt-LT"/>
        </w:rPr>
        <w:t>Sutarties įvykdymo užtikrinimu garantas (laiduotojas) privalo neatšaukiamai ir besąlygiškai</w:t>
      </w:r>
      <w:r>
        <w:rPr>
          <w:rFonts w:eastAsia="Times New Roman" w:cs="Times New Roman"/>
          <w:sz w:val="22"/>
          <w:szCs w:val="22"/>
          <w:lang w:eastAsia="lt-LT"/>
        </w:rPr>
        <w:t xml:space="preserve"> </w:t>
      </w:r>
      <w:r w:rsidRPr="0002685F">
        <w:rPr>
          <w:rFonts w:eastAsia="Times New Roman" w:cs="Times New Roman"/>
          <w:sz w:val="22"/>
          <w:szCs w:val="22"/>
          <w:lang w:eastAsia="lt-LT"/>
        </w:rPr>
        <w:t>įsipareigoti ne vėliau kaip per 15 (penkiolika) kalendorinių dienų nuo rašytinio pranešimo iš Pirkėjo</w:t>
      </w:r>
      <w:r>
        <w:rPr>
          <w:rFonts w:eastAsia="Times New Roman" w:cs="Times New Roman"/>
          <w:sz w:val="22"/>
          <w:szCs w:val="22"/>
          <w:lang w:eastAsia="lt-LT"/>
        </w:rPr>
        <w:t xml:space="preserve"> </w:t>
      </w:r>
      <w:r w:rsidRPr="0002685F">
        <w:rPr>
          <w:rFonts w:eastAsia="Times New Roman" w:cs="Times New Roman"/>
          <w:sz w:val="22"/>
          <w:szCs w:val="22"/>
          <w:lang w:eastAsia="lt-LT"/>
        </w:rPr>
        <w:t xml:space="preserve">gavimo apie Tiekėjo Sutartyje nustatytų įsipareigojimų </w:t>
      </w:r>
      <w:r w:rsidRPr="001548A2">
        <w:rPr>
          <w:rFonts w:eastAsia="Times New Roman" w:cs="Times New Roman"/>
          <w:sz w:val="22"/>
          <w:szCs w:val="22"/>
          <w:lang w:eastAsia="lt-LT"/>
        </w:rPr>
        <w:t>dalinį ar visišką jų nevykdymą arba netinkamą vykdymą ir (ar) Sutarties nutraukimą dėl Tiekėjo padaryto esminio Sutarties pažeidimo sumokėti Pirkėjui Sutarties įvykdymo užtikrinimo sumą, pinigus pervesdamas į Pirkėjo nurodytą sąskaitą. Negali būti nurodyta, kad garantas (laiduotojas) atsako tik už tiesioginių nuostolių atlyginimą. Tiekėjas privalo užtikrinti, kad Sutarties įvykdymo užtikrinimas nepertraukiamai galiotų iki Sutarties galiojimo termino pabaigos. Sutarties įvykdymo užtikrinimas yra neatskiriama Sutarties dalis. Sutarties įvykdymo užtikrinimu garantuojamas (užtikrinamas) Tiekėjo</w:t>
      </w:r>
      <w:r w:rsidR="008F62EC" w:rsidRPr="001548A2">
        <w:rPr>
          <w:rFonts w:eastAsia="Times New Roman" w:cs="Times New Roman"/>
          <w:sz w:val="22"/>
          <w:szCs w:val="22"/>
          <w:lang w:eastAsia="lt-LT"/>
        </w:rPr>
        <w:t xml:space="preserve"> </w:t>
      </w:r>
      <w:r w:rsidRPr="001548A2">
        <w:rPr>
          <w:rFonts w:eastAsia="Times New Roman" w:cs="Times New Roman"/>
          <w:sz w:val="22"/>
          <w:szCs w:val="22"/>
          <w:lang w:eastAsia="lt-LT"/>
        </w:rPr>
        <w:t>sutartinių įsipareigojimų tinkamas įvykdymas;</w:t>
      </w:r>
    </w:p>
    <w:p w14:paraId="43F6446A" w14:textId="257C0DE2" w:rsidR="0002685F" w:rsidRPr="001548A2" w:rsidRDefault="0002685F" w:rsidP="008F62EC">
      <w:pPr>
        <w:spacing w:after="0" w:line="240" w:lineRule="auto"/>
        <w:ind w:firstLine="709"/>
        <w:jc w:val="both"/>
        <w:rPr>
          <w:rFonts w:eastAsia="Times New Roman" w:cs="Times New Roman"/>
          <w:sz w:val="22"/>
          <w:szCs w:val="22"/>
          <w:lang w:eastAsia="lt-LT"/>
        </w:rPr>
      </w:pPr>
      <w:r w:rsidRPr="001548A2">
        <w:rPr>
          <w:rFonts w:eastAsia="Times New Roman" w:cs="Times New Roman"/>
          <w:sz w:val="22"/>
          <w:szCs w:val="22"/>
          <w:lang w:eastAsia="lt-LT"/>
        </w:rPr>
        <w:t>5.</w:t>
      </w:r>
      <w:r w:rsidR="001C6EFB" w:rsidRPr="001548A2">
        <w:rPr>
          <w:rFonts w:eastAsia="Times New Roman" w:cs="Times New Roman"/>
          <w:sz w:val="22"/>
          <w:szCs w:val="22"/>
          <w:lang w:eastAsia="lt-LT"/>
        </w:rPr>
        <w:t>1.</w:t>
      </w:r>
      <w:r w:rsidRPr="001548A2">
        <w:rPr>
          <w:rFonts w:eastAsia="Times New Roman" w:cs="Times New Roman"/>
          <w:sz w:val="22"/>
          <w:szCs w:val="22"/>
          <w:lang w:eastAsia="lt-LT"/>
        </w:rPr>
        <w:t xml:space="preserve">2. </w:t>
      </w:r>
      <w:r w:rsidR="008F62EC" w:rsidRPr="001548A2">
        <w:rPr>
          <w:rFonts w:eastAsia="Times New Roman" w:cs="Times New Roman"/>
          <w:sz w:val="22"/>
          <w:szCs w:val="22"/>
          <w:lang w:eastAsia="lt-LT"/>
        </w:rPr>
        <w:t>parengti Sistemos projektą pagal Sutarties 1 priede „Techninė specifikacija“ nurodytus reikalavimus</w:t>
      </w:r>
      <w:r w:rsidRPr="001548A2">
        <w:rPr>
          <w:rFonts w:eastAsia="Times New Roman" w:cs="Times New Roman"/>
          <w:sz w:val="22"/>
          <w:szCs w:val="22"/>
          <w:lang w:eastAsia="lt-LT"/>
        </w:rPr>
        <w:t xml:space="preserve">; </w:t>
      </w:r>
    </w:p>
    <w:p w14:paraId="4C8F7041" w14:textId="08C2BE1E" w:rsidR="0002685F" w:rsidRPr="001548A2" w:rsidRDefault="0002685F" w:rsidP="008F62EC">
      <w:pPr>
        <w:spacing w:after="0" w:line="240" w:lineRule="auto"/>
        <w:ind w:firstLine="709"/>
        <w:jc w:val="both"/>
        <w:rPr>
          <w:rFonts w:eastAsia="Times New Roman" w:cs="Times New Roman"/>
          <w:sz w:val="22"/>
          <w:szCs w:val="22"/>
          <w:lang w:eastAsia="lt-LT"/>
        </w:rPr>
      </w:pPr>
      <w:r w:rsidRPr="001548A2">
        <w:rPr>
          <w:rFonts w:eastAsia="Times New Roman" w:cs="Times New Roman"/>
          <w:sz w:val="22"/>
          <w:szCs w:val="22"/>
          <w:lang w:eastAsia="lt-LT"/>
        </w:rPr>
        <w:t>5.</w:t>
      </w:r>
      <w:r w:rsidR="001C6EFB" w:rsidRPr="001548A2">
        <w:rPr>
          <w:rFonts w:eastAsia="Times New Roman" w:cs="Times New Roman"/>
          <w:sz w:val="22"/>
          <w:szCs w:val="22"/>
          <w:lang w:eastAsia="lt-LT"/>
        </w:rPr>
        <w:t>1.</w:t>
      </w:r>
      <w:r w:rsidRPr="001548A2">
        <w:rPr>
          <w:rFonts w:eastAsia="Times New Roman" w:cs="Times New Roman"/>
          <w:sz w:val="22"/>
          <w:szCs w:val="22"/>
          <w:lang w:eastAsia="lt-LT"/>
        </w:rPr>
        <w:t xml:space="preserve">3. </w:t>
      </w:r>
      <w:r w:rsidR="008F62EC" w:rsidRPr="001548A2">
        <w:rPr>
          <w:rFonts w:eastAsia="Times New Roman" w:cs="Times New Roman"/>
          <w:sz w:val="22"/>
          <w:szCs w:val="22"/>
          <w:lang w:eastAsia="lt-LT"/>
        </w:rPr>
        <w:t xml:space="preserve">sukomplektuoti ir </w:t>
      </w:r>
      <w:r w:rsidRPr="001548A2">
        <w:rPr>
          <w:rFonts w:eastAsia="Times New Roman" w:cs="Times New Roman"/>
          <w:sz w:val="22"/>
          <w:szCs w:val="22"/>
          <w:lang w:eastAsia="lt-LT"/>
        </w:rPr>
        <w:t xml:space="preserve">įdiegti </w:t>
      </w:r>
      <w:r w:rsidR="009A653B">
        <w:rPr>
          <w:rFonts w:eastAsia="Times New Roman" w:cs="Times New Roman"/>
          <w:sz w:val="22"/>
          <w:szCs w:val="22"/>
          <w:lang w:eastAsia="lt-LT"/>
        </w:rPr>
        <w:t>p</w:t>
      </w:r>
      <w:r w:rsidRPr="001548A2">
        <w:rPr>
          <w:rFonts w:eastAsia="Times New Roman" w:cs="Times New Roman"/>
          <w:sz w:val="22"/>
          <w:szCs w:val="22"/>
          <w:lang w:eastAsia="lt-LT"/>
        </w:rPr>
        <w:t xml:space="preserve">rekes, suteikti </w:t>
      </w:r>
      <w:r w:rsidR="009A653B">
        <w:rPr>
          <w:rFonts w:eastAsia="Times New Roman" w:cs="Times New Roman"/>
          <w:sz w:val="22"/>
          <w:szCs w:val="22"/>
          <w:lang w:eastAsia="lt-LT"/>
        </w:rPr>
        <w:t>p</w:t>
      </w:r>
      <w:r w:rsidRPr="001548A2">
        <w:rPr>
          <w:rFonts w:eastAsia="Times New Roman" w:cs="Times New Roman"/>
          <w:sz w:val="22"/>
          <w:szCs w:val="22"/>
          <w:lang w:eastAsia="lt-LT"/>
        </w:rPr>
        <w:t>aslaugas, vadovaujantis Sutarties nuostatomis, galiojančių teisės aktų reikalavimais, laikantis geriausios praktikos</w:t>
      </w:r>
      <w:r w:rsidR="00267C6A" w:rsidRPr="001548A2">
        <w:rPr>
          <w:rFonts w:eastAsia="Times New Roman" w:cs="Times New Roman"/>
          <w:sz w:val="22"/>
          <w:szCs w:val="22"/>
          <w:lang w:eastAsia="lt-LT"/>
        </w:rPr>
        <w:t>;</w:t>
      </w:r>
    </w:p>
    <w:p w14:paraId="038D79ED" w14:textId="159B988A" w:rsidR="00267C6A" w:rsidRPr="001548A2" w:rsidRDefault="0002685F" w:rsidP="00267C6A">
      <w:pPr>
        <w:spacing w:after="0" w:line="240" w:lineRule="auto"/>
        <w:ind w:firstLine="709"/>
        <w:jc w:val="both"/>
        <w:rPr>
          <w:rFonts w:eastAsia="Times New Roman" w:cs="Times New Roman"/>
          <w:sz w:val="22"/>
          <w:szCs w:val="22"/>
          <w:lang w:eastAsia="lt-LT"/>
        </w:rPr>
      </w:pPr>
      <w:r w:rsidRPr="001548A2">
        <w:rPr>
          <w:rFonts w:eastAsia="Times New Roman" w:cs="Times New Roman"/>
          <w:sz w:val="22"/>
          <w:szCs w:val="22"/>
          <w:lang w:eastAsia="lt-LT"/>
        </w:rPr>
        <w:t>5.</w:t>
      </w:r>
      <w:r w:rsidR="001C6EFB" w:rsidRPr="001548A2">
        <w:rPr>
          <w:rFonts w:eastAsia="Times New Roman" w:cs="Times New Roman"/>
          <w:sz w:val="22"/>
          <w:szCs w:val="22"/>
          <w:lang w:eastAsia="lt-LT"/>
        </w:rPr>
        <w:t>1.</w:t>
      </w:r>
      <w:r w:rsidRPr="001548A2">
        <w:rPr>
          <w:rFonts w:eastAsia="Times New Roman" w:cs="Times New Roman"/>
          <w:sz w:val="22"/>
          <w:szCs w:val="22"/>
          <w:lang w:eastAsia="lt-LT"/>
        </w:rPr>
        <w:t>4. Sistemos priežiūros paslaugas pradėti teikti nuo Sistemos perdavimo ir priėmimo akto pasirašymo dienos (išskyrus atvejus, kai Sutartis nutraukiama anksčiau nurodyto termino, pasikeičia šių</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paslaugų</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poreikis</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ar</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pan.)</w:t>
      </w:r>
      <w:r w:rsidR="00267C6A" w:rsidRPr="001548A2">
        <w:rPr>
          <w:rFonts w:eastAsia="Times New Roman" w:cs="Times New Roman"/>
          <w:sz w:val="22"/>
          <w:szCs w:val="22"/>
          <w:lang w:eastAsia="lt-LT"/>
        </w:rPr>
        <w:t>;</w:t>
      </w:r>
    </w:p>
    <w:p w14:paraId="290A41C9" w14:textId="653EA034" w:rsidR="0002685F" w:rsidRPr="001548A2" w:rsidRDefault="0002685F" w:rsidP="00267C6A">
      <w:pPr>
        <w:spacing w:after="0" w:line="240" w:lineRule="auto"/>
        <w:ind w:firstLine="709"/>
        <w:jc w:val="both"/>
        <w:rPr>
          <w:rFonts w:eastAsia="Times New Roman" w:cs="Times New Roman"/>
          <w:sz w:val="22"/>
          <w:szCs w:val="22"/>
          <w:lang w:eastAsia="lt-LT"/>
        </w:rPr>
      </w:pPr>
      <w:r w:rsidRPr="001548A2">
        <w:rPr>
          <w:rFonts w:eastAsia="Times New Roman" w:cs="Times New Roman"/>
          <w:sz w:val="22"/>
          <w:szCs w:val="22"/>
          <w:lang w:eastAsia="lt-LT"/>
        </w:rPr>
        <w:t>5.</w:t>
      </w:r>
      <w:r w:rsidR="001C6EFB" w:rsidRPr="001548A2">
        <w:rPr>
          <w:rFonts w:eastAsia="Times New Roman" w:cs="Times New Roman"/>
          <w:sz w:val="22"/>
          <w:szCs w:val="22"/>
          <w:lang w:eastAsia="lt-LT"/>
        </w:rPr>
        <w:t>1.</w:t>
      </w:r>
      <w:r w:rsidRPr="001548A2">
        <w:rPr>
          <w:rFonts w:eastAsia="Times New Roman" w:cs="Times New Roman"/>
          <w:sz w:val="22"/>
          <w:szCs w:val="22"/>
          <w:lang w:eastAsia="lt-LT"/>
        </w:rPr>
        <w:t>5.</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užtikrinti,</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kad</w:t>
      </w:r>
      <w:r w:rsidR="00267C6A" w:rsidRPr="001548A2">
        <w:rPr>
          <w:rFonts w:eastAsia="Times New Roman" w:cs="Times New Roman"/>
          <w:sz w:val="22"/>
          <w:szCs w:val="22"/>
          <w:lang w:eastAsia="lt-LT"/>
        </w:rPr>
        <w:t xml:space="preserve"> </w:t>
      </w:r>
      <w:r w:rsidR="009A653B">
        <w:rPr>
          <w:rFonts w:eastAsia="Times New Roman" w:cs="Times New Roman"/>
          <w:sz w:val="22"/>
          <w:szCs w:val="22"/>
          <w:lang w:eastAsia="lt-LT"/>
        </w:rPr>
        <w:t>p</w:t>
      </w:r>
      <w:r w:rsidRPr="001548A2">
        <w:rPr>
          <w:rFonts w:eastAsia="Times New Roman" w:cs="Times New Roman"/>
          <w:sz w:val="22"/>
          <w:szCs w:val="22"/>
          <w:lang w:eastAsia="lt-LT"/>
        </w:rPr>
        <w:t>rekės</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ir</w:t>
      </w:r>
      <w:r w:rsidR="00267C6A" w:rsidRPr="001548A2">
        <w:rPr>
          <w:rFonts w:eastAsia="Times New Roman" w:cs="Times New Roman"/>
          <w:sz w:val="22"/>
          <w:szCs w:val="22"/>
          <w:lang w:eastAsia="lt-LT"/>
        </w:rPr>
        <w:t xml:space="preserve"> </w:t>
      </w:r>
      <w:r w:rsidR="009A653B">
        <w:rPr>
          <w:rFonts w:eastAsia="Times New Roman" w:cs="Times New Roman"/>
          <w:sz w:val="22"/>
          <w:szCs w:val="22"/>
          <w:lang w:eastAsia="lt-LT"/>
        </w:rPr>
        <w:t>p</w:t>
      </w:r>
      <w:r w:rsidRPr="001548A2">
        <w:rPr>
          <w:rFonts w:eastAsia="Times New Roman" w:cs="Times New Roman"/>
          <w:sz w:val="22"/>
          <w:szCs w:val="22"/>
          <w:lang w:eastAsia="lt-LT"/>
        </w:rPr>
        <w:t>aslaugos</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atitiks</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Sutarties</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priede</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keliamus</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reikalavimus;</w:t>
      </w:r>
    </w:p>
    <w:p w14:paraId="036807CB" w14:textId="74F514FC" w:rsidR="0002685F" w:rsidRPr="001548A2" w:rsidRDefault="0002685F" w:rsidP="00267C6A">
      <w:pPr>
        <w:spacing w:after="0" w:line="240" w:lineRule="auto"/>
        <w:ind w:firstLine="709"/>
        <w:jc w:val="both"/>
        <w:rPr>
          <w:rFonts w:eastAsia="Times New Roman" w:cs="Times New Roman"/>
          <w:sz w:val="22"/>
          <w:szCs w:val="22"/>
          <w:lang w:eastAsia="lt-LT"/>
        </w:rPr>
      </w:pPr>
      <w:r w:rsidRPr="001548A2">
        <w:rPr>
          <w:rFonts w:eastAsia="Times New Roman" w:cs="Times New Roman"/>
          <w:sz w:val="22"/>
          <w:szCs w:val="22"/>
          <w:lang w:eastAsia="lt-LT"/>
        </w:rPr>
        <w:t>5.</w:t>
      </w:r>
      <w:r w:rsidR="001C6EFB" w:rsidRPr="001548A2">
        <w:rPr>
          <w:rFonts w:eastAsia="Times New Roman" w:cs="Times New Roman"/>
          <w:sz w:val="22"/>
          <w:szCs w:val="22"/>
          <w:lang w:eastAsia="lt-LT"/>
        </w:rPr>
        <w:t>1.</w:t>
      </w:r>
      <w:r w:rsidRPr="001548A2">
        <w:rPr>
          <w:rFonts w:eastAsia="Times New Roman" w:cs="Times New Roman"/>
          <w:sz w:val="22"/>
          <w:szCs w:val="22"/>
          <w:lang w:eastAsia="lt-LT"/>
        </w:rPr>
        <w:t xml:space="preserve">6. </w:t>
      </w:r>
      <w:r w:rsidR="00267C6A" w:rsidRPr="001548A2">
        <w:rPr>
          <w:rFonts w:eastAsia="Times New Roman" w:cs="Times New Roman"/>
          <w:sz w:val="22"/>
          <w:szCs w:val="22"/>
          <w:lang w:eastAsia="lt-LT"/>
        </w:rPr>
        <w:t>36</w:t>
      </w:r>
      <w:r w:rsidRPr="001548A2">
        <w:rPr>
          <w:rFonts w:eastAsia="Times New Roman" w:cs="Times New Roman"/>
          <w:sz w:val="22"/>
          <w:szCs w:val="22"/>
          <w:lang w:eastAsia="lt-LT"/>
        </w:rPr>
        <w:t xml:space="preserve"> mėnesių laikotarpiu nuo Sistemos perdavimo ir priėmimo akto pasirašymo dienos Sutarties</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priede</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nurodytomis</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sąlygomis</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ir</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tvarka</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užtikrinti</w:t>
      </w:r>
      <w:r w:rsidR="00267C6A" w:rsidRPr="001548A2">
        <w:rPr>
          <w:rFonts w:eastAsia="Times New Roman" w:cs="Times New Roman"/>
          <w:sz w:val="22"/>
          <w:szCs w:val="22"/>
          <w:lang w:eastAsia="lt-LT"/>
        </w:rPr>
        <w:t xml:space="preserve"> </w:t>
      </w:r>
      <w:r w:rsidR="0014122F">
        <w:rPr>
          <w:rFonts w:eastAsia="Times New Roman" w:cs="Times New Roman"/>
          <w:sz w:val="22"/>
          <w:szCs w:val="22"/>
          <w:lang w:eastAsia="lt-LT"/>
        </w:rPr>
        <w:t>Sistemos</w:t>
      </w:r>
      <w:r w:rsidR="0014122F" w:rsidRPr="001548A2">
        <w:rPr>
          <w:rFonts w:eastAsia="Times New Roman" w:cs="Times New Roman"/>
          <w:sz w:val="22"/>
          <w:szCs w:val="22"/>
          <w:lang w:eastAsia="lt-LT"/>
        </w:rPr>
        <w:t xml:space="preserve"> </w:t>
      </w:r>
      <w:r w:rsidRPr="001548A2">
        <w:rPr>
          <w:rFonts w:eastAsia="Times New Roman" w:cs="Times New Roman"/>
          <w:sz w:val="22"/>
          <w:szCs w:val="22"/>
          <w:lang w:eastAsia="lt-LT"/>
        </w:rPr>
        <w:t>garantinę</w:t>
      </w:r>
      <w:r w:rsidR="00267C6A" w:rsidRPr="001548A2">
        <w:rPr>
          <w:rFonts w:eastAsia="Times New Roman" w:cs="Times New Roman"/>
          <w:sz w:val="22"/>
          <w:szCs w:val="22"/>
          <w:lang w:eastAsia="lt-LT"/>
        </w:rPr>
        <w:t xml:space="preserve"> </w:t>
      </w:r>
      <w:r w:rsidRPr="001548A2">
        <w:rPr>
          <w:rFonts w:eastAsia="Times New Roman" w:cs="Times New Roman"/>
          <w:sz w:val="22"/>
          <w:szCs w:val="22"/>
          <w:lang w:eastAsia="lt-LT"/>
        </w:rPr>
        <w:t>priežiūrą;</w:t>
      </w:r>
    </w:p>
    <w:p w14:paraId="49BC8315" w14:textId="02D2E890" w:rsidR="0002685F" w:rsidRPr="0002685F" w:rsidRDefault="0002685F" w:rsidP="00267C6A">
      <w:pPr>
        <w:spacing w:after="0" w:line="240" w:lineRule="auto"/>
        <w:ind w:firstLine="851"/>
        <w:jc w:val="both"/>
        <w:rPr>
          <w:rFonts w:eastAsia="Times New Roman" w:cs="Times New Roman"/>
          <w:sz w:val="22"/>
          <w:szCs w:val="22"/>
          <w:lang w:eastAsia="lt-LT"/>
        </w:rPr>
      </w:pPr>
      <w:r w:rsidRPr="001548A2">
        <w:rPr>
          <w:rFonts w:eastAsia="Times New Roman" w:cs="Times New Roman"/>
          <w:sz w:val="22"/>
          <w:szCs w:val="22"/>
          <w:lang w:eastAsia="lt-LT"/>
        </w:rPr>
        <w:t>5.</w:t>
      </w:r>
      <w:r w:rsidR="001C6EFB" w:rsidRPr="001548A2">
        <w:rPr>
          <w:rFonts w:eastAsia="Times New Roman" w:cs="Times New Roman"/>
          <w:sz w:val="22"/>
          <w:szCs w:val="22"/>
          <w:lang w:eastAsia="lt-LT"/>
        </w:rPr>
        <w:t>1.</w:t>
      </w:r>
      <w:r w:rsidRPr="001548A2">
        <w:rPr>
          <w:rFonts w:eastAsia="Times New Roman" w:cs="Times New Roman"/>
          <w:sz w:val="22"/>
          <w:szCs w:val="22"/>
          <w:lang w:eastAsia="lt-LT"/>
        </w:rPr>
        <w:t>7. užtikrinti, kad vykdant Sutartį neatsirastų sąlygų, kurios yra</w:t>
      </w:r>
      <w:r w:rsidRPr="0002685F">
        <w:rPr>
          <w:rFonts w:eastAsia="Times New Roman" w:cs="Times New Roman"/>
          <w:sz w:val="22"/>
          <w:szCs w:val="22"/>
          <w:lang w:eastAsia="lt-LT"/>
        </w:rPr>
        <w:t xml:space="preserve"> laikomos keliančiomis</w:t>
      </w:r>
      <w:r>
        <w:rPr>
          <w:rFonts w:eastAsia="Times New Roman" w:cs="Times New Roman"/>
          <w:sz w:val="22"/>
          <w:szCs w:val="22"/>
          <w:lang w:eastAsia="lt-LT"/>
        </w:rPr>
        <w:t xml:space="preserve"> </w:t>
      </w:r>
      <w:r w:rsidRPr="0002685F">
        <w:rPr>
          <w:rFonts w:eastAsia="Times New Roman" w:cs="Times New Roman"/>
          <w:sz w:val="22"/>
          <w:szCs w:val="22"/>
          <w:lang w:eastAsia="lt-LT"/>
        </w:rPr>
        <w:t xml:space="preserve">grėsmę nacionaliniam saugumui taip, kaip tai yra nustatyta </w:t>
      </w:r>
      <w:r w:rsidR="009A653B">
        <w:rPr>
          <w:rFonts w:eastAsia="Times New Roman" w:cs="Times New Roman"/>
          <w:sz w:val="22"/>
          <w:szCs w:val="22"/>
          <w:lang w:eastAsia="lt-LT"/>
        </w:rPr>
        <w:t xml:space="preserve">Lietuvos Respublikos viešųjų pirkimų įstatymo (toliau – </w:t>
      </w:r>
      <w:r w:rsidRPr="0002685F">
        <w:rPr>
          <w:rFonts w:eastAsia="Times New Roman" w:cs="Times New Roman"/>
          <w:sz w:val="22"/>
          <w:szCs w:val="22"/>
          <w:lang w:eastAsia="lt-LT"/>
        </w:rPr>
        <w:t>VPĮ</w:t>
      </w:r>
      <w:r w:rsidR="009A653B">
        <w:rPr>
          <w:rFonts w:eastAsia="Times New Roman" w:cs="Times New Roman"/>
          <w:sz w:val="22"/>
          <w:szCs w:val="22"/>
          <w:lang w:eastAsia="lt-LT"/>
        </w:rPr>
        <w:t>)</w:t>
      </w:r>
      <w:r w:rsidRPr="0002685F">
        <w:rPr>
          <w:rFonts w:eastAsia="Times New Roman" w:cs="Times New Roman"/>
          <w:sz w:val="22"/>
          <w:szCs w:val="22"/>
          <w:lang w:eastAsia="lt-LT"/>
        </w:rPr>
        <w:t xml:space="preserve"> 37 straipsnio 9 dalyje ir 47 straipsnio</w:t>
      </w:r>
      <w:r>
        <w:rPr>
          <w:rFonts w:eastAsia="Times New Roman" w:cs="Times New Roman"/>
          <w:sz w:val="22"/>
          <w:szCs w:val="22"/>
          <w:lang w:eastAsia="lt-LT"/>
        </w:rPr>
        <w:t xml:space="preserve"> </w:t>
      </w:r>
      <w:r w:rsidRPr="0002685F">
        <w:rPr>
          <w:rFonts w:eastAsia="Times New Roman" w:cs="Times New Roman"/>
          <w:sz w:val="22"/>
          <w:szCs w:val="22"/>
          <w:lang w:eastAsia="lt-LT"/>
        </w:rPr>
        <w:t>9 dalyje (taikoma, kol šios nuostatos galioja). Pirkėjui gavus informacijos ar kilus abejonių dėl</w:t>
      </w:r>
      <w:r>
        <w:rPr>
          <w:rFonts w:eastAsia="Times New Roman" w:cs="Times New Roman"/>
          <w:sz w:val="22"/>
          <w:szCs w:val="22"/>
          <w:lang w:eastAsia="lt-LT"/>
        </w:rPr>
        <w:t xml:space="preserve"> </w:t>
      </w:r>
      <w:r w:rsidRPr="0002685F">
        <w:rPr>
          <w:rFonts w:eastAsia="Times New Roman" w:cs="Times New Roman"/>
          <w:sz w:val="22"/>
          <w:szCs w:val="22"/>
          <w:lang w:eastAsia="lt-LT"/>
        </w:rPr>
        <w:t>Sutarties vykdymo neatitikties nacionalinio saugumo interesams, Tiekėjas Pirkėjo prašymu turi</w:t>
      </w:r>
      <w:r>
        <w:rPr>
          <w:rFonts w:eastAsia="Times New Roman" w:cs="Times New Roman"/>
          <w:sz w:val="22"/>
          <w:szCs w:val="22"/>
          <w:lang w:eastAsia="lt-LT"/>
        </w:rPr>
        <w:t xml:space="preserve"> </w:t>
      </w:r>
      <w:r w:rsidRPr="0002685F">
        <w:rPr>
          <w:rFonts w:eastAsia="Times New Roman" w:cs="Times New Roman"/>
          <w:sz w:val="22"/>
          <w:szCs w:val="22"/>
          <w:lang w:eastAsia="lt-LT"/>
        </w:rPr>
        <w:t>pateikti Sutarties vykdymo atitiktį nacionalinio saugumo interesams (VPĮ 37 straipsnio 9 dalyje ir</w:t>
      </w:r>
      <w:r>
        <w:rPr>
          <w:rFonts w:eastAsia="Times New Roman" w:cs="Times New Roman"/>
          <w:sz w:val="22"/>
          <w:szCs w:val="22"/>
          <w:lang w:eastAsia="lt-LT"/>
        </w:rPr>
        <w:t xml:space="preserve"> </w:t>
      </w:r>
      <w:r w:rsidRPr="0002685F">
        <w:rPr>
          <w:rFonts w:eastAsia="Times New Roman" w:cs="Times New Roman"/>
          <w:sz w:val="22"/>
          <w:szCs w:val="22"/>
          <w:lang w:eastAsia="lt-LT"/>
        </w:rPr>
        <w:t>47</w:t>
      </w:r>
      <w:r w:rsidR="001548A2">
        <w:rPr>
          <w:rFonts w:eastAsia="Times New Roman" w:cs="Times New Roman"/>
          <w:sz w:val="22"/>
          <w:szCs w:val="22"/>
          <w:lang w:eastAsia="lt-LT"/>
        </w:rPr>
        <w:t xml:space="preserve"> </w:t>
      </w:r>
      <w:r w:rsidRPr="0002685F">
        <w:rPr>
          <w:rFonts w:eastAsia="Times New Roman" w:cs="Times New Roman"/>
          <w:sz w:val="22"/>
          <w:szCs w:val="22"/>
          <w:lang w:eastAsia="lt-LT"/>
        </w:rPr>
        <w:t>straipsnio 9 dalyje nustatytų sąlygų nebuvimui) įrodančius dokumentus ne vėliau kaip per 5 darbo</w:t>
      </w:r>
      <w:r>
        <w:rPr>
          <w:rFonts w:eastAsia="Times New Roman" w:cs="Times New Roman"/>
          <w:sz w:val="22"/>
          <w:szCs w:val="22"/>
          <w:lang w:eastAsia="lt-LT"/>
        </w:rPr>
        <w:t xml:space="preserve"> </w:t>
      </w:r>
      <w:r w:rsidRPr="0002685F">
        <w:rPr>
          <w:rFonts w:eastAsia="Times New Roman" w:cs="Times New Roman"/>
          <w:sz w:val="22"/>
          <w:szCs w:val="22"/>
          <w:lang w:eastAsia="lt-LT"/>
        </w:rPr>
        <w:t>dienas nuo tokio Pirkėjo prašymo pateikimo dienos. Tiekėjui neužtikrinus Sutarties vykdymo atitikties</w:t>
      </w:r>
      <w:r>
        <w:rPr>
          <w:rFonts w:eastAsia="Times New Roman" w:cs="Times New Roman"/>
          <w:sz w:val="22"/>
          <w:szCs w:val="22"/>
          <w:lang w:eastAsia="lt-LT"/>
        </w:rPr>
        <w:t xml:space="preserve"> </w:t>
      </w:r>
      <w:r w:rsidRPr="0002685F">
        <w:rPr>
          <w:rFonts w:eastAsia="Times New Roman" w:cs="Times New Roman"/>
          <w:sz w:val="22"/>
          <w:szCs w:val="22"/>
          <w:lang w:eastAsia="lt-LT"/>
        </w:rPr>
        <w:t>nacionalinio</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saugumo</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interesams,</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Pirkėjas</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turi</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teisę</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nutraukti</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Sutartį</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vienašališkai;</w:t>
      </w:r>
    </w:p>
    <w:p w14:paraId="37FEDC2E" w14:textId="5EB7FDBD" w:rsidR="0002685F" w:rsidRDefault="0002685F" w:rsidP="00267C6A">
      <w:pPr>
        <w:spacing w:after="0" w:line="240" w:lineRule="auto"/>
        <w:ind w:firstLine="851"/>
        <w:jc w:val="both"/>
        <w:rPr>
          <w:rFonts w:eastAsia="Times New Roman" w:cs="Times New Roman"/>
          <w:sz w:val="22"/>
          <w:szCs w:val="22"/>
          <w:lang w:eastAsia="lt-LT"/>
        </w:rPr>
      </w:pPr>
      <w:r w:rsidRPr="0002685F">
        <w:rPr>
          <w:rFonts w:eastAsia="Times New Roman" w:cs="Times New Roman"/>
          <w:sz w:val="22"/>
          <w:szCs w:val="22"/>
          <w:lang w:eastAsia="lt-LT"/>
        </w:rPr>
        <w:t>5.</w:t>
      </w:r>
      <w:r w:rsidR="001C6EFB">
        <w:rPr>
          <w:rFonts w:eastAsia="Times New Roman" w:cs="Times New Roman"/>
          <w:sz w:val="22"/>
          <w:szCs w:val="22"/>
          <w:lang w:eastAsia="lt-LT"/>
        </w:rPr>
        <w:t>1.</w:t>
      </w:r>
      <w:r w:rsidRPr="0002685F">
        <w:rPr>
          <w:rFonts w:eastAsia="Times New Roman" w:cs="Times New Roman"/>
          <w:sz w:val="22"/>
          <w:szCs w:val="22"/>
          <w:lang w:eastAsia="lt-LT"/>
        </w:rPr>
        <w:t>8. Sutarties vykdymo metu nedelsdamas raštu informuoti Pirkėją apie bet kokias</w:t>
      </w:r>
      <w:r>
        <w:rPr>
          <w:rFonts w:eastAsia="Times New Roman" w:cs="Times New Roman"/>
          <w:sz w:val="22"/>
          <w:szCs w:val="22"/>
          <w:lang w:eastAsia="lt-LT"/>
        </w:rPr>
        <w:t xml:space="preserve"> </w:t>
      </w:r>
      <w:r w:rsidRPr="0002685F">
        <w:rPr>
          <w:rFonts w:eastAsia="Times New Roman" w:cs="Times New Roman"/>
          <w:sz w:val="22"/>
          <w:szCs w:val="22"/>
          <w:lang w:eastAsia="lt-LT"/>
        </w:rPr>
        <w:t>aplinkybes, kurios trukdo ar gali sutrukdyti Tiekėjui įvykdyti įsipareigojimus pagal Sutartyje,</w:t>
      </w:r>
      <w:r>
        <w:rPr>
          <w:rFonts w:eastAsia="Times New Roman" w:cs="Times New Roman"/>
          <w:sz w:val="22"/>
          <w:szCs w:val="22"/>
          <w:lang w:eastAsia="lt-LT"/>
        </w:rPr>
        <w:t xml:space="preserve"> </w:t>
      </w:r>
      <w:r w:rsidRPr="0002685F">
        <w:rPr>
          <w:rFonts w:eastAsia="Times New Roman" w:cs="Times New Roman"/>
          <w:sz w:val="22"/>
          <w:szCs w:val="22"/>
          <w:lang w:eastAsia="lt-LT"/>
        </w:rPr>
        <w:lastRenderedPageBreak/>
        <w:t>įskaitant jos priedą, nurodytus reikalavimus ir (ar) terminus arba gali turėti įtakos vykdomų</w:t>
      </w:r>
      <w:r>
        <w:rPr>
          <w:rFonts w:eastAsia="Times New Roman" w:cs="Times New Roman"/>
          <w:sz w:val="22"/>
          <w:szCs w:val="22"/>
          <w:lang w:eastAsia="lt-LT"/>
        </w:rPr>
        <w:t xml:space="preserve"> </w:t>
      </w:r>
      <w:r w:rsidRPr="0002685F">
        <w:rPr>
          <w:rFonts w:eastAsia="Times New Roman" w:cs="Times New Roman"/>
          <w:sz w:val="22"/>
          <w:szCs w:val="22"/>
          <w:lang w:eastAsia="lt-LT"/>
        </w:rPr>
        <w:t>įsipareigojimų</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apimčiai</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ir</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(ar)</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kokybei,</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ir</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pateikti</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tai</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patvirtinančius</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įrodymus;</w:t>
      </w:r>
      <w:r>
        <w:rPr>
          <w:rFonts w:eastAsia="Times New Roman" w:cs="Times New Roman"/>
          <w:sz w:val="22"/>
          <w:szCs w:val="22"/>
          <w:lang w:eastAsia="lt-LT"/>
        </w:rPr>
        <w:t xml:space="preserve"> </w:t>
      </w:r>
    </w:p>
    <w:p w14:paraId="53CAD558" w14:textId="0457FEBD" w:rsidR="0002685F" w:rsidRPr="0002685F" w:rsidRDefault="0002685F" w:rsidP="00267C6A">
      <w:pPr>
        <w:spacing w:after="0" w:line="240" w:lineRule="auto"/>
        <w:ind w:firstLine="851"/>
        <w:jc w:val="both"/>
        <w:rPr>
          <w:rFonts w:eastAsia="Times New Roman" w:cs="Times New Roman"/>
          <w:sz w:val="22"/>
          <w:szCs w:val="22"/>
          <w:lang w:eastAsia="lt-LT"/>
        </w:rPr>
      </w:pPr>
      <w:r w:rsidRPr="0002685F">
        <w:rPr>
          <w:rFonts w:eastAsia="Times New Roman" w:cs="Times New Roman"/>
          <w:sz w:val="22"/>
          <w:szCs w:val="22"/>
          <w:lang w:eastAsia="lt-LT"/>
        </w:rPr>
        <w:t>5.</w:t>
      </w:r>
      <w:r w:rsidR="001C6EFB">
        <w:rPr>
          <w:rFonts w:eastAsia="Times New Roman" w:cs="Times New Roman"/>
          <w:sz w:val="22"/>
          <w:szCs w:val="22"/>
          <w:lang w:eastAsia="lt-LT"/>
        </w:rPr>
        <w:t>1.</w:t>
      </w:r>
      <w:r w:rsidRPr="0002685F">
        <w:rPr>
          <w:rFonts w:eastAsia="Times New Roman" w:cs="Times New Roman"/>
          <w:sz w:val="22"/>
          <w:szCs w:val="22"/>
          <w:lang w:eastAsia="lt-LT"/>
        </w:rPr>
        <w:t>9. užtikrinti, kad Sutartį vykdys kvalifikuoti specialistai</w:t>
      </w:r>
      <w:r w:rsidR="001548A2">
        <w:rPr>
          <w:rFonts w:eastAsia="Times New Roman" w:cs="Times New Roman"/>
          <w:sz w:val="22"/>
          <w:szCs w:val="22"/>
          <w:lang w:eastAsia="lt-LT"/>
        </w:rPr>
        <w:t>;</w:t>
      </w:r>
      <w:r w:rsidRPr="0002685F">
        <w:rPr>
          <w:rFonts w:eastAsia="Times New Roman" w:cs="Times New Roman"/>
          <w:sz w:val="22"/>
          <w:szCs w:val="22"/>
          <w:lang w:eastAsia="lt-LT"/>
        </w:rPr>
        <w:t xml:space="preserve"> </w:t>
      </w:r>
    </w:p>
    <w:p w14:paraId="592CF0A9" w14:textId="3C39CEDD" w:rsidR="0002685F" w:rsidRDefault="0002685F" w:rsidP="00267C6A">
      <w:pPr>
        <w:spacing w:after="0" w:line="240" w:lineRule="auto"/>
        <w:ind w:firstLine="851"/>
        <w:jc w:val="both"/>
        <w:rPr>
          <w:rFonts w:eastAsia="Times New Roman" w:cs="Times New Roman"/>
          <w:sz w:val="22"/>
          <w:szCs w:val="22"/>
          <w:lang w:eastAsia="lt-LT"/>
        </w:rPr>
      </w:pPr>
      <w:r w:rsidRPr="0002685F">
        <w:rPr>
          <w:rFonts w:eastAsia="Times New Roman" w:cs="Times New Roman"/>
          <w:sz w:val="22"/>
          <w:szCs w:val="22"/>
          <w:lang w:eastAsia="lt-LT"/>
        </w:rPr>
        <w:t>5.</w:t>
      </w:r>
      <w:r w:rsidR="001C6EFB">
        <w:rPr>
          <w:rFonts w:eastAsia="Times New Roman" w:cs="Times New Roman"/>
          <w:sz w:val="22"/>
          <w:szCs w:val="22"/>
          <w:lang w:eastAsia="lt-LT"/>
        </w:rPr>
        <w:t>1.</w:t>
      </w:r>
      <w:r w:rsidRPr="0002685F">
        <w:rPr>
          <w:rFonts w:eastAsia="Times New Roman" w:cs="Times New Roman"/>
          <w:sz w:val="22"/>
          <w:szCs w:val="22"/>
          <w:lang w:eastAsia="lt-LT"/>
        </w:rPr>
        <w:t>10. bendradarbiauti su Pirkėju visu Sutarties vykdymo metu, Pirkėjui prašant pateikti visą</w:t>
      </w:r>
      <w:r>
        <w:rPr>
          <w:rFonts w:eastAsia="Times New Roman" w:cs="Times New Roman"/>
          <w:sz w:val="22"/>
          <w:szCs w:val="22"/>
          <w:lang w:eastAsia="lt-LT"/>
        </w:rPr>
        <w:t xml:space="preserve"> </w:t>
      </w:r>
      <w:r w:rsidRPr="0002685F">
        <w:rPr>
          <w:rFonts w:eastAsia="Times New Roman" w:cs="Times New Roman"/>
          <w:sz w:val="22"/>
          <w:szCs w:val="22"/>
          <w:lang w:eastAsia="lt-LT"/>
        </w:rPr>
        <w:t>su Sutarties vykdymo eiga susijusią informaciją, vadovautis Pirkėjo teikiamomis pastabomis,</w:t>
      </w:r>
      <w:r>
        <w:rPr>
          <w:rFonts w:eastAsia="Times New Roman" w:cs="Times New Roman"/>
          <w:sz w:val="22"/>
          <w:szCs w:val="22"/>
          <w:lang w:eastAsia="lt-LT"/>
        </w:rPr>
        <w:t xml:space="preserve"> </w:t>
      </w:r>
      <w:r w:rsidRPr="0002685F">
        <w:rPr>
          <w:rFonts w:eastAsia="Times New Roman" w:cs="Times New Roman"/>
          <w:sz w:val="22"/>
          <w:szCs w:val="22"/>
          <w:lang w:eastAsia="lt-LT"/>
        </w:rPr>
        <w:t>atsižvelgti</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į</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keliamus</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kokybės</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ir</w:t>
      </w:r>
      <w:r w:rsidR="00267C6A">
        <w:rPr>
          <w:rFonts w:eastAsia="Times New Roman" w:cs="Times New Roman"/>
          <w:sz w:val="22"/>
          <w:szCs w:val="22"/>
          <w:lang w:eastAsia="lt-LT"/>
        </w:rPr>
        <w:t xml:space="preserve"> </w:t>
      </w:r>
      <w:r w:rsidRPr="0002685F">
        <w:rPr>
          <w:rFonts w:eastAsia="Times New Roman" w:cs="Times New Roman"/>
          <w:sz w:val="22"/>
          <w:szCs w:val="22"/>
          <w:lang w:eastAsia="lt-LT"/>
        </w:rPr>
        <w:t>kitu</w:t>
      </w:r>
      <w:r w:rsidR="00267C6A">
        <w:rPr>
          <w:rFonts w:eastAsia="Times New Roman" w:cs="Times New Roman"/>
          <w:sz w:val="22"/>
          <w:szCs w:val="22"/>
          <w:lang w:eastAsia="lt-LT"/>
        </w:rPr>
        <w:t xml:space="preserve">s </w:t>
      </w:r>
      <w:r w:rsidRPr="0002685F">
        <w:rPr>
          <w:rFonts w:eastAsia="Times New Roman" w:cs="Times New Roman"/>
          <w:sz w:val="22"/>
          <w:szCs w:val="22"/>
          <w:lang w:eastAsia="lt-LT"/>
        </w:rPr>
        <w:t>reikalavimus;</w:t>
      </w:r>
    </w:p>
    <w:p w14:paraId="57A137AF" w14:textId="37F358A2" w:rsidR="0002685F" w:rsidRPr="0002685F" w:rsidRDefault="0002685F" w:rsidP="00267C6A">
      <w:pPr>
        <w:spacing w:after="0" w:line="240" w:lineRule="auto"/>
        <w:ind w:firstLine="851"/>
        <w:jc w:val="both"/>
        <w:rPr>
          <w:rFonts w:eastAsia="Times New Roman" w:cs="Times New Roman"/>
          <w:sz w:val="22"/>
          <w:szCs w:val="22"/>
          <w:lang w:eastAsia="lt-LT"/>
        </w:rPr>
      </w:pPr>
      <w:r w:rsidRPr="001C6EFB">
        <w:rPr>
          <w:rFonts w:eastAsia="Times New Roman" w:cs="Times New Roman"/>
          <w:sz w:val="22"/>
          <w:szCs w:val="22"/>
          <w:lang w:eastAsia="lt-LT"/>
        </w:rPr>
        <w:t>5.</w:t>
      </w:r>
      <w:r w:rsidR="001C6EFB" w:rsidRPr="001C6EFB">
        <w:rPr>
          <w:rFonts w:eastAsia="Times New Roman" w:cs="Times New Roman"/>
          <w:sz w:val="22"/>
          <w:szCs w:val="22"/>
          <w:lang w:eastAsia="lt-LT"/>
        </w:rPr>
        <w:t>1.</w:t>
      </w:r>
      <w:r w:rsidRPr="001C6EFB">
        <w:rPr>
          <w:rFonts w:eastAsia="Times New Roman" w:cs="Times New Roman"/>
          <w:sz w:val="22"/>
          <w:szCs w:val="22"/>
          <w:lang w:eastAsia="lt-LT"/>
        </w:rPr>
        <w:t xml:space="preserve">11. </w:t>
      </w:r>
      <w:del w:id="4" w:author="Vaidotas Jurkynas" w:date="2025-03-17T14:13:00Z" w16du:dateUtc="2025-03-17T12:13:00Z">
        <w:r w:rsidRPr="001C6EFB" w:rsidDel="00183FD7">
          <w:rPr>
            <w:rFonts w:eastAsia="Times New Roman" w:cs="Times New Roman"/>
            <w:sz w:val="22"/>
            <w:szCs w:val="22"/>
            <w:lang w:eastAsia="lt-LT"/>
          </w:rPr>
          <w:delText>ne vėliau kaip per 10 darbo dienų nuo</w:delText>
        </w:r>
      </w:del>
      <w:ins w:id="5" w:author="Vaidotas Jurkynas" w:date="2025-03-17T14:13:00Z" w16du:dateUtc="2025-03-17T12:13:00Z">
        <w:r w:rsidR="00183FD7">
          <w:rPr>
            <w:rFonts w:eastAsia="Times New Roman" w:cs="Times New Roman"/>
            <w:sz w:val="22"/>
            <w:szCs w:val="22"/>
            <w:lang w:eastAsia="lt-LT"/>
          </w:rPr>
          <w:t>į</w:t>
        </w:r>
      </w:ins>
      <w:ins w:id="6" w:author="Vaidotas Jurkynas" w:date="2025-03-17T14:14:00Z" w16du:dateUtc="2025-03-17T12:14:00Z">
        <w:r w:rsidR="00183FD7">
          <w:rPr>
            <w:rFonts w:eastAsia="Times New Roman" w:cs="Times New Roman"/>
            <w:sz w:val="22"/>
            <w:szCs w:val="22"/>
            <w:lang w:eastAsia="lt-LT"/>
          </w:rPr>
          <w:t xml:space="preserve">diegus </w:t>
        </w:r>
        <w:proofErr w:type="spellStart"/>
        <w:r w:rsidR="00183FD7">
          <w:rPr>
            <w:rFonts w:eastAsia="Times New Roman" w:cs="Times New Roman"/>
            <w:sz w:val="22"/>
            <w:szCs w:val="22"/>
            <w:lang w:eastAsia="lt-LT"/>
          </w:rPr>
          <w:t>Sistemą</w:t>
        </w:r>
      </w:ins>
      <w:del w:id="7" w:author="Vaidotas Jurkynas" w:date="2025-03-17T14:14:00Z" w16du:dateUtc="2025-03-17T12:14:00Z">
        <w:r w:rsidRPr="001C6EFB" w:rsidDel="00183FD7">
          <w:rPr>
            <w:rFonts w:eastAsia="Times New Roman" w:cs="Times New Roman"/>
            <w:sz w:val="22"/>
            <w:szCs w:val="22"/>
            <w:lang w:eastAsia="lt-LT"/>
          </w:rPr>
          <w:delText xml:space="preserve"> Sistemos perdavimo ir priėmimo akto pasirašymo dienos </w:delText>
        </w:r>
      </w:del>
      <w:r w:rsidR="001C6EFB" w:rsidRPr="001C6EFB">
        <w:rPr>
          <w:rFonts w:eastAsia="Times New Roman" w:cs="Times New Roman"/>
          <w:sz w:val="22"/>
          <w:szCs w:val="22"/>
          <w:lang w:eastAsia="lt-LT"/>
        </w:rPr>
        <w:t>apmokyti</w:t>
      </w:r>
      <w:proofErr w:type="spellEnd"/>
      <w:r w:rsidRPr="001C6EFB">
        <w:rPr>
          <w:rFonts w:eastAsia="Times New Roman" w:cs="Times New Roman"/>
          <w:sz w:val="22"/>
          <w:szCs w:val="22"/>
          <w:lang w:eastAsia="lt-LT"/>
        </w:rPr>
        <w:t xml:space="preserve"> Pirkėjo </w:t>
      </w:r>
      <w:r w:rsidR="001C6EFB" w:rsidRPr="001C6EFB">
        <w:rPr>
          <w:rFonts w:eastAsia="Times New Roman" w:cs="Times New Roman"/>
          <w:sz w:val="22"/>
          <w:szCs w:val="22"/>
          <w:lang w:eastAsia="lt-LT"/>
        </w:rPr>
        <w:t>paskirtus darbuotojus darbui su Sistema</w:t>
      </w:r>
      <w:r w:rsidRPr="001C6EFB">
        <w:rPr>
          <w:rFonts w:eastAsia="Times New Roman" w:cs="Times New Roman"/>
          <w:sz w:val="22"/>
          <w:szCs w:val="22"/>
          <w:lang w:eastAsia="lt-LT"/>
        </w:rPr>
        <w:t>;</w:t>
      </w:r>
    </w:p>
    <w:p w14:paraId="2443C82B" w14:textId="110A7B2F" w:rsidR="0002685F" w:rsidRPr="0002685F" w:rsidRDefault="0002685F" w:rsidP="001C6EFB">
      <w:pPr>
        <w:spacing w:after="0" w:line="240" w:lineRule="auto"/>
        <w:ind w:firstLine="851"/>
        <w:jc w:val="both"/>
        <w:rPr>
          <w:rFonts w:eastAsia="Times New Roman" w:cs="Times New Roman"/>
          <w:sz w:val="22"/>
          <w:szCs w:val="22"/>
          <w:lang w:eastAsia="lt-LT"/>
        </w:rPr>
      </w:pPr>
      <w:r w:rsidRPr="0002685F">
        <w:rPr>
          <w:rFonts w:eastAsia="Times New Roman" w:cs="Times New Roman"/>
          <w:sz w:val="22"/>
          <w:szCs w:val="22"/>
          <w:lang w:eastAsia="lt-LT"/>
        </w:rPr>
        <w:t>5.</w:t>
      </w:r>
      <w:r w:rsidR="001C6EFB">
        <w:rPr>
          <w:rFonts w:eastAsia="Times New Roman" w:cs="Times New Roman"/>
          <w:sz w:val="22"/>
          <w:szCs w:val="22"/>
          <w:lang w:eastAsia="lt-LT"/>
        </w:rPr>
        <w:t>1.</w:t>
      </w:r>
      <w:r w:rsidRPr="0002685F">
        <w:rPr>
          <w:rFonts w:eastAsia="Times New Roman" w:cs="Times New Roman"/>
          <w:sz w:val="22"/>
          <w:szCs w:val="22"/>
          <w:lang w:eastAsia="lt-LT"/>
        </w:rPr>
        <w:t xml:space="preserve">12. </w:t>
      </w:r>
      <w:r w:rsidR="001C6EFB">
        <w:rPr>
          <w:rFonts w:eastAsia="Times New Roman" w:cs="Times New Roman"/>
          <w:sz w:val="22"/>
          <w:szCs w:val="22"/>
          <w:lang w:eastAsia="lt-LT"/>
        </w:rPr>
        <w:t>P</w:t>
      </w:r>
      <w:r w:rsidRPr="0002685F">
        <w:rPr>
          <w:rFonts w:eastAsia="Times New Roman" w:cs="Times New Roman"/>
          <w:sz w:val="22"/>
          <w:szCs w:val="22"/>
          <w:lang w:eastAsia="lt-LT"/>
        </w:rPr>
        <w:t xml:space="preserve">rekes įdiegti ir sukonfigūruoti, </w:t>
      </w:r>
      <w:r w:rsidR="00754A41">
        <w:rPr>
          <w:rFonts w:eastAsia="Times New Roman" w:cs="Times New Roman"/>
          <w:sz w:val="22"/>
          <w:szCs w:val="22"/>
          <w:lang w:eastAsia="lt-LT"/>
        </w:rPr>
        <w:t>p</w:t>
      </w:r>
      <w:r w:rsidRPr="0002685F">
        <w:rPr>
          <w:rFonts w:eastAsia="Times New Roman" w:cs="Times New Roman"/>
          <w:sz w:val="22"/>
          <w:szCs w:val="22"/>
          <w:lang w:eastAsia="lt-LT"/>
        </w:rPr>
        <w:t xml:space="preserve">aslaugas teikti </w:t>
      </w:r>
      <w:r w:rsidR="00754A41" w:rsidRPr="0002685F">
        <w:rPr>
          <w:rFonts w:eastAsia="Times New Roman" w:cs="Times New Roman"/>
          <w:sz w:val="22"/>
          <w:szCs w:val="22"/>
          <w:lang w:eastAsia="lt-LT"/>
        </w:rPr>
        <w:t>prisiim</w:t>
      </w:r>
      <w:r w:rsidR="00754A41">
        <w:rPr>
          <w:rFonts w:eastAsia="Times New Roman" w:cs="Times New Roman"/>
          <w:sz w:val="22"/>
          <w:szCs w:val="22"/>
          <w:lang w:eastAsia="lt-LT"/>
        </w:rPr>
        <w:t>ant</w:t>
      </w:r>
      <w:r w:rsidR="00754A41" w:rsidRPr="0002685F">
        <w:rPr>
          <w:rFonts w:eastAsia="Times New Roman" w:cs="Times New Roman"/>
          <w:sz w:val="22"/>
          <w:szCs w:val="22"/>
          <w:lang w:eastAsia="lt-LT"/>
        </w:rPr>
        <w:t xml:space="preserve"> </w:t>
      </w:r>
      <w:r w:rsidRPr="0002685F">
        <w:rPr>
          <w:rFonts w:eastAsia="Times New Roman" w:cs="Times New Roman"/>
          <w:sz w:val="22"/>
          <w:szCs w:val="22"/>
          <w:lang w:eastAsia="lt-LT"/>
        </w:rPr>
        <w:t xml:space="preserve">riziką, </w:t>
      </w:r>
      <w:r w:rsidR="00754A41" w:rsidRPr="0002685F">
        <w:rPr>
          <w:rFonts w:eastAsia="Times New Roman" w:cs="Times New Roman"/>
          <w:sz w:val="22"/>
          <w:szCs w:val="22"/>
          <w:lang w:eastAsia="lt-LT"/>
        </w:rPr>
        <w:t>naudo</w:t>
      </w:r>
      <w:r w:rsidR="00754A41">
        <w:rPr>
          <w:rFonts w:eastAsia="Times New Roman" w:cs="Times New Roman"/>
          <w:sz w:val="22"/>
          <w:szCs w:val="22"/>
          <w:lang w:eastAsia="lt-LT"/>
        </w:rPr>
        <w:t xml:space="preserve">jant </w:t>
      </w:r>
      <w:r w:rsidRPr="0002685F">
        <w:rPr>
          <w:rFonts w:eastAsia="Times New Roman" w:cs="Times New Roman"/>
          <w:sz w:val="22"/>
          <w:szCs w:val="22"/>
          <w:lang w:eastAsia="lt-LT"/>
        </w:rPr>
        <w:t>savo</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medžiagas,</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priemones,</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mechanizmus</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ir</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įrangą,</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jeigu</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Sutartyje</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nenurodyta</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kitaip;</w:t>
      </w:r>
    </w:p>
    <w:p w14:paraId="089EB900" w14:textId="5A247D95" w:rsidR="0002685F" w:rsidRPr="0002685F" w:rsidRDefault="0002685F" w:rsidP="001C6EFB">
      <w:pPr>
        <w:spacing w:after="0" w:line="240" w:lineRule="auto"/>
        <w:ind w:firstLine="851"/>
        <w:jc w:val="both"/>
        <w:rPr>
          <w:rFonts w:eastAsia="Times New Roman" w:cs="Times New Roman"/>
          <w:sz w:val="22"/>
          <w:szCs w:val="22"/>
          <w:lang w:eastAsia="lt-LT"/>
        </w:rPr>
      </w:pPr>
      <w:r w:rsidRPr="0002685F">
        <w:rPr>
          <w:rFonts w:eastAsia="Times New Roman" w:cs="Times New Roman"/>
          <w:sz w:val="22"/>
          <w:szCs w:val="22"/>
          <w:lang w:eastAsia="lt-LT"/>
        </w:rPr>
        <w:t>5.</w:t>
      </w:r>
      <w:r w:rsidR="001C6EFB">
        <w:rPr>
          <w:rFonts w:eastAsia="Times New Roman" w:cs="Times New Roman"/>
          <w:sz w:val="22"/>
          <w:szCs w:val="22"/>
          <w:lang w:eastAsia="lt-LT"/>
        </w:rPr>
        <w:t>1.</w:t>
      </w:r>
      <w:r w:rsidRPr="0002685F">
        <w:rPr>
          <w:rFonts w:eastAsia="Times New Roman" w:cs="Times New Roman"/>
          <w:sz w:val="22"/>
          <w:szCs w:val="22"/>
          <w:lang w:eastAsia="lt-LT"/>
        </w:rPr>
        <w:t xml:space="preserve">13. garantuoti, kad tretieji asmenys į </w:t>
      </w:r>
      <w:r w:rsidR="00754A41">
        <w:rPr>
          <w:rFonts w:eastAsia="Times New Roman" w:cs="Times New Roman"/>
          <w:sz w:val="22"/>
          <w:szCs w:val="22"/>
          <w:lang w:eastAsia="lt-LT"/>
        </w:rPr>
        <w:t>p</w:t>
      </w:r>
      <w:r w:rsidRPr="0002685F">
        <w:rPr>
          <w:rFonts w:eastAsia="Times New Roman" w:cs="Times New Roman"/>
          <w:sz w:val="22"/>
          <w:szCs w:val="22"/>
          <w:lang w:eastAsia="lt-LT"/>
        </w:rPr>
        <w:t>rekes neturi jokių teisių ar pretenzijų ir jos nėra</w:t>
      </w:r>
      <w:r w:rsidR="008F62EC">
        <w:rPr>
          <w:rFonts w:eastAsia="Times New Roman" w:cs="Times New Roman"/>
          <w:sz w:val="22"/>
          <w:szCs w:val="22"/>
          <w:lang w:eastAsia="lt-LT"/>
        </w:rPr>
        <w:t xml:space="preserve"> </w:t>
      </w:r>
      <w:r w:rsidRPr="0002685F">
        <w:rPr>
          <w:rFonts w:eastAsia="Times New Roman" w:cs="Times New Roman"/>
          <w:sz w:val="22"/>
          <w:szCs w:val="22"/>
          <w:lang w:eastAsia="lt-LT"/>
        </w:rPr>
        <w:t>teisminio</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ginčo</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objektas;</w:t>
      </w:r>
    </w:p>
    <w:p w14:paraId="4E53E188" w14:textId="27903984" w:rsidR="0002685F" w:rsidRPr="0002685F" w:rsidRDefault="0002685F" w:rsidP="001C6EFB">
      <w:pPr>
        <w:spacing w:after="0" w:line="240" w:lineRule="auto"/>
        <w:ind w:firstLine="851"/>
        <w:jc w:val="both"/>
        <w:rPr>
          <w:rFonts w:eastAsia="Times New Roman" w:cs="Times New Roman"/>
          <w:sz w:val="22"/>
          <w:szCs w:val="22"/>
          <w:lang w:eastAsia="lt-LT"/>
        </w:rPr>
      </w:pPr>
      <w:r w:rsidRPr="0002685F">
        <w:rPr>
          <w:rFonts w:eastAsia="Times New Roman" w:cs="Times New Roman"/>
          <w:sz w:val="22"/>
          <w:szCs w:val="22"/>
          <w:lang w:eastAsia="lt-LT"/>
        </w:rPr>
        <w:t>5.</w:t>
      </w:r>
      <w:r w:rsidR="001C6EFB">
        <w:rPr>
          <w:rFonts w:eastAsia="Times New Roman" w:cs="Times New Roman"/>
          <w:sz w:val="22"/>
          <w:szCs w:val="22"/>
          <w:lang w:eastAsia="lt-LT"/>
        </w:rPr>
        <w:t>1.</w:t>
      </w:r>
      <w:r w:rsidRPr="0002685F">
        <w:rPr>
          <w:rFonts w:eastAsia="Times New Roman" w:cs="Times New Roman"/>
          <w:sz w:val="22"/>
          <w:szCs w:val="22"/>
          <w:lang w:eastAsia="lt-LT"/>
        </w:rPr>
        <w:t>14. užtikrinti, kad Sutartį vykdys tik tokią teisę turintys asmenys, jei Tiekėjo kvalifikacija</w:t>
      </w:r>
      <w:r w:rsidR="008F62EC">
        <w:rPr>
          <w:rFonts w:eastAsia="Times New Roman" w:cs="Times New Roman"/>
          <w:sz w:val="22"/>
          <w:szCs w:val="22"/>
          <w:lang w:eastAsia="lt-LT"/>
        </w:rPr>
        <w:t xml:space="preserve"> </w:t>
      </w:r>
      <w:r w:rsidRPr="0002685F">
        <w:rPr>
          <w:rFonts w:eastAsia="Times New Roman" w:cs="Times New Roman"/>
          <w:sz w:val="22"/>
          <w:szCs w:val="22"/>
          <w:lang w:eastAsia="lt-LT"/>
        </w:rPr>
        <w:t>nebuvo</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tikrinama</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visa</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apimtimi;</w:t>
      </w:r>
    </w:p>
    <w:p w14:paraId="792CBB39" w14:textId="5BA5A4CD" w:rsidR="0002685F" w:rsidRPr="0002685F" w:rsidRDefault="0002685F" w:rsidP="001C6EFB">
      <w:pPr>
        <w:spacing w:after="0" w:line="240" w:lineRule="auto"/>
        <w:ind w:firstLine="851"/>
        <w:jc w:val="both"/>
        <w:rPr>
          <w:rFonts w:eastAsia="Times New Roman" w:cs="Times New Roman"/>
          <w:sz w:val="22"/>
          <w:szCs w:val="22"/>
          <w:lang w:eastAsia="lt-LT"/>
        </w:rPr>
      </w:pPr>
      <w:r w:rsidRPr="0002685F">
        <w:rPr>
          <w:rFonts w:eastAsia="Times New Roman" w:cs="Times New Roman"/>
          <w:sz w:val="22"/>
          <w:szCs w:val="22"/>
          <w:lang w:eastAsia="lt-LT"/>
        </w:rPr>
        <w:t>5.</w:t>
      </w:r>
      <w:r w:rsidR="001C6EFB">
        <w:rPr>
          <w:rFonts w:eastAsia="Times New Roman" w:cs="Times New Roman"/>
          <w:sz w:val="22"/>
          <w:szCs w:val="22"/>
          <w:lang w:eastAsia="lt-LT"/>
        </w:rPr>
        <w:t>1.</w:t>
      </w:r>
      <w:r w:rsidRPr="0002685F">
        <w:rPr>
          <w:rFonts w:eastAsia="Times New Roman" w:cs="Times New Roman"/>
          <w:sz w:val="22"/>
          <w:szCs w:val="22"/>
          <w:lang w:eastAsia="lt-LT"/>
        </w:rPr>
        <w:t>15. sudarius Sutartį, tačiau ne vėliau negu Sutartis pradedama vykdyti, pranešti Pirkėjui</w:t>
      </w:r>
      <w:r w:rsidR="008F62EC">
        <w:rPr>
          <w:rFonts w:eastAsia="Times New Roman" w:cs="Times New Roman"/>
          <w:sz w:val="22"/>
          <w:szCs w:val="22"/>
          <w:lang w:eastAsia="lt-LT"/>
        </w:rPr>
        <w:t xml:space="preserve"> </w:t>
      </w:r>
      <w:r w:rsidRPr="0002685F">
        <w:rPr>
          <w:rFonts w:eastAsia="Times New Roman" w:cs="Times New Roman"/>
          <w:sz w:val="22"/>
          <w:szCs w:val="22"/>
          <w:lang w:eastAsia="lt-LT"/>
        </w:rPr>
        <w:t>tuo metu žinomų subtiekėjų pavadinimus, kontaktinius duomenis ir jų atstovus, taip pat informuoti</w:t>
      </w:r>
      <w:r w:rsidR="008F62EC">
        <w:rPr>
          <w:rFonts w:eastAsia="Times New Roman" w:cs="Times New Roman"/>
          <w:sz w:val="22"/>
          <w:szCs w:val="22"/>
          <w:lang w:eastAsia="lt-LT"/>
        </w:rPr>
        <w:t xml:space="preserve"> </w:t>
      </w:r>
      <w:r w:rsidRPr="0002685F">
        <w:rPr>
          <w:rFonts w:eastAsia="Times New Roman" w:cs="Times New Roman"/>
          <w:sz w:val="22"/>
          <w:szCs w:val="22"/>
          <w:lang w:eastAsia="lt-LT"/>
        </w:rPr>
        <w:t>apie minėtos informacijos pasikeitimus visu Sutarties vykdymo metu, taip pat apie naujus subtiekėjus,</w:t>
      </w:r>
      <w:r w:rsidR="008F62EC">
        <w:rPr>
          <w:rFonts w:eastAsia="Times New Roman" w:cs="Times New Roman"/>
          <w:sz w:val="22"/>
          <w:szCs w:val="22"/>
          <w:lang w:eastAsia="lt-LT"/>
        </w:rPr>
        <w:t xml:space="preserve"> </w:t>
      </w:r>
      <w:r w:rsidRPr="0002685F">
        <w:rPr>
          <w:rFonts w:eastAsia="Times New Roman" w:cs="Times New Roman"/>
          <w:sz w:val="22"/>
          <w:szCs w:val="22"/>
          <w:lang w:eastAsia="lt-LT"/>
        </w:rPr>
        <w:t>kuriuos jis ketina pasitelkti vėliau. Tiekėjas atsako už subtiekėjų (jei tokie yra pasitelkiami) prievolių</w:t>
      </w:r>
      <w:r w:rsidR="008F62EC">
        <w:rPr>
          <w:rFonts w:eastAsia="Times New Roman" w:cs="Times New Roman"/>
          <w:sz w:val="22"/>
          <w:szCs w:val="22"/>
          <w:lang w:eastAsia="lt-LT"/>
        </w:rPr>
        <w:t xml:space="preserve"> </w:t>
      </w:r>
      <w:r w:rsidRPr="0002685F">
        <w:rPr>
          <w:rFonts w:eastAsia="Times New Roman" w:cs="Times New Roman"/>
          <w:sz w:val="22"/>
          <w:szCs w:val="22"/>
          <w:lang w:eastAsia="lt-LT"/>
        </w:rPr>
        <w:t>vykdymą</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ar</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netinkamą</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vykdymą;</w:t>
      </w:r>
    </w:p>
    <w:p w14:paraId="74196570" w14:textId="0ED144AF" w:rsidR="0002685F" w:rsidRPr="0002685F" w:rsidRDefault="0002685F" w:rsidP="001C6EFB">
      <w:pPr>
        <w:spacing w:after="0" w:line="240" w:lineRule="auto"/>
        <w:ind w:firstLine="851"/>
        <w:jc w:val="both"/>
        <w:rPr>
          <w:rFonts w:eastAsia="Times New Roman" w:cs="Times New Roman"/>
          <w:sz w:val="22"/>
          <w:szCs w:val="22"/>
          <w:lang w:eastAsia="lt-LT"/>
        </w:rPr>
      </w:pPr>
      <w:r w:rsidRPr="0002685F">
        <w:rPr>
          <w:rFonts w:eastAsia="Times New Roman" w:cs="Times New Roman"/>
          <w:sz w:val="22"/>
          <w:szCs w:val="22"/>
          <w:lang w:eastAsia="lt-LT"/>
        </w:rPr>
        <w:t>5.</w:t>
      </w:r>
      <w:r w:rsidR="001C6EFB">
        <w:rPr>
          <w:rFonts w:eastAsia="Times New Roman" w:cs="Times New Roman"/>
          <w:sz w:val="22"/>
          <w:szCs w:val="22"/>
          <w:lang w:eastAsia="lt-LT"/>
        </w:rPr>
        <w:t>1.</w:t>
      </w:r>
      <w:r w:rsidRPr="0002685F">
        <w:rPr>
          <w:rFonts w:eastAsia="Times New Roman" w:cs="Times New Roman"/>
          <w:sz w:val="22"/>
          <w:szCs w:val="22"/>
          <w:lang w:eastAsia="lt-LT"/>
        </w:rPr>
        <w:t>16. užtikrinti asmens duomenų saugumą ir asmens duomenų tvarkymą vykdyti teisėtai,</w:t>
      </w:r>
      <w:r w:rsidR="008F62EC">
        <w:rPr>
          <w:rFonts w:eastAsia="Times New Roman" w:cs="Times New Roman"/>
          <w:sz w:val="22"/>
          <w:szCs w:val="22"/>
          <w:lang w:eastAsia="lt-LT"/>
        </w:rPr>
        <w:t xml:space="preserve"> </w:t>
      </w:r>
      <w:r w:rsidRPr="0002685F">
        <w:rPr>
          <w:rFonts w:eastAsia="Times New Roman" w:cs="Times New Roman"/>
          <w:sz w:val="22"/>
          <w:szCs w:val="22"/>
          <w:lang w:eastAsia="lt-LT"/>
        </w:rPr>
        <w:t>vadovaujantis 2016 m. balandžio 27 d. priimto Europos Parlamento ir Tarybos reglamento (ES)</w:t>
      </w:r>
      <w:r w:rsidR="008F62EC">
        <w:rPr>
          <w:rFonts w:eastAsia="Times New Roman" w:cs="Times New Roman"/>
          <w:sz w:val="22"/>
          <w:szCs w:val="22"/>
          <w:lang w:eastAsia="lt-LT"/>
        </w:rPr>
        <w:t xml:space="preserve"> </w:t>
      </w:r>
      <w:r w:rsidRPr="0002685F">
        <w:rPr>
          <w:rFonts w:eastAsia="Times New Roman" w:cs="Times New Roman"/>
          <w:sz w:val="22"/>
          <w:szCs w:val="22"/>
          <w:lang w:eastAsia="lt-LT"/>
        </w:rPr>
        <w:t>2016/679 dėl fizinių asmenų apsaugos tvarkant asmens duomenis ir dėl laisvo tokių duomenų</w:t>
      </w:r>
      <w:r w:rsidR="008F62EC">
        <w:rPr>
          <w:rFonts w:eastAsia="Times New Roman" w:cs="Times New Roman"/>
          <w:sz w:val="22"/>
          <w:szCs w:val="22"/>
          <w:lang w:eastAsia="lt-LT"/>
        </w:rPr>
        <w:t xml:space="preserve"> </w:t>
      </w:r>
      <w:r w:rsidRPr="0002685F">
        <w:rPr>
          <w:rFonts w:eastAsia="Times New Roman" w:cs="Times New Roman"/>
          <w:sz w:val="22"/>
          <w:szCs w:val="22"/>
          <w:lang w:eastAsia="lt-LT"/>
        </w:rPr>
        <w:t>judėjimo ir kuriuo panaikinama Direktyva 95/46/EB (Bendrasis duomenų apsaugos reglamentas) ir</w:t>
      </w:r>
      <w:r w:rsidR="008F62EC">
        <w:rPr>
          <w:rFonts w:eastAsia="Times New Roman" w:cs="Times New Roman"/>
          <w:sz w:val="22"/>
          <w:szCs w:val="22"/>
          <w:lang w:eastAsia="lt-LT"/>
        </w:rPr>
        <w:t xml:space="preserve"> </w:t>
      </w:r>
      <w:r w:rsidRPr="0002685F">
        <w:rPr>
          <w:rFonts w:eastAsia="Times New Roman" w:cs="Times New Roman"/>
          <w:sz w:val="22"/>
          <w:szCs w:val="22"/>
          <w:lang w:eastAsia="lt-LT"/>
        </w:rPr>
        <w:t>kitų</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teisės</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aktų,</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reglamentuojančių</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asmens</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duomenų</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tvarkymą,</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nuostatomis;</w:t>
      </w:r>
    </w:p>
    <w:p w14:paraId="23A4EC67" w14:textId="1CEEC0E1" w:rsidR="0002685F" w:rsidRPr="0002685F" w:rsidRDefault="0002685F" w:rsidP="001C6EFB">
      <w:pPr>
        <w:spacing w:after="0" w:line="240" w:lineRule="auto"/>
        <w:ind w:firstLine="709"/>
        <w:jc w:val="both"/>
        <w:rPr>
          <w:rFonts w:eastAsia="Times New Roman" w:cs="Times New Roman"/>
          <w:sz w:val="22"/>
          <w:szCs w:val="22"/>
          <w:lang w:eastAsia="lt-LT"/>
        </w:rPr>
      </w:pPr>
      <w:r w:rsidRPr="0002685F">
        <w:rPr>
          <w:rFonts w:eastAsia="Times New Roman" w:cs="Times New Roman"/>
          <w:sz w:val="22"/>
          <w:szCs w:val="22"/>
          <w:lang w:eastAsia="lt-LT"/>
        </w:rPr>
        <w:t>5.</w:t>
      </w:r>
      <w:r w:rsidR="001C6EFB">
        <w:rPr>
          <w:rFonts w:eastAsia="Times New Roman" w:cs="Times New Roman"/>
          <w:sz w:val="22"/>
          <w:szCs w:val="22"/>
          <w:lang w:eastAsia="lt-LT"/>
        </w:rPr>
        <w:t>1.</w:t>
      </w:r>
      <w:r w:rsidRPr="0002685F">
        <w:rPr>
          <w:rFonts w:eastAsia="Times New Roman" w:cs="Times New Roman"/>
          <w:sz w:val="22"/>
          <w:szCs w:val="22"/>
          <w:lang w:eastAsia="lt-LT"/>
        </w:rPr>
        <w:t>17. atlyginti Pirkėjui ar trečiajai šaliai nuostolius, kuriuos sukėlė Tiekėjo ar jo darbuotojų</w:t>
      </w:r>
      <w:r w:rsidR="008F62EC">
        <w:rPr>
          <w:rFonts w:eastAsia="Times New Roman" w:cs="Times New Roman"/>
          <w:sz w:val="22"/>
          <w:szCs w:val="22"/>
          <w:lang w:eastAsia="lt-LT"/>
        </w:rPr>
        <w:t xml:space="preserve"> </w:t>
      </w:r>
      <w:r w:rsidRPr="0002685F">
        <w:rPr>
          <w:rFonts w:eastAsia="Times New Roman" w:cs="Times New Roman"/>
          <w:sz w:val="22"/>
          <w:szCs w:val="22"/>
          <w:lang w:eastAsia="lt-LT"/>
        </w:rPr>
        <w:t>veikimas</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ar</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neveikimas;</w:t>
      </w:r>
    </w:p>
    <w:p w14:paraId="090E0064" w14:textId="1D3EC9AB" w:rsidR="0002685F" w:rsidRPr="0002685F" w:rsidRDefault="0002685F" w:rsidP="001C6EFB">
      <w:pPr>
        <w:spacing w:after="0" w:line="240" w:lineRule="auto"/>
        <w:ind w:firstLine="709"/>
        <w:jc w:val="both"/>
        <w:rPr>
          <w:rFonts w:eastAsia="Times New Roman" w:cs="Times New Roman"/>
          <w:sz w:val="22"/>
          <w:szCs w:val="22"/>
          <w:lang w:eastAsia="lt-LT"/>
        </w:rPr>
      </w:pPr>
      <w:r w:rsidRPr="0002685F">
        <w:rPr>
          <w:rFonts w:eastAsia="Times New Roman" w:cs="Times New Roman"/>
          <w:sz w:val="22"/>
          <w:szCs w:val="22"/>
          <w:lang w:eastAsia="lt-LT"/>
        </w:rPr>
        <w:t>5.</w:t>
      </w:r>
      <w:r w:rsidR="001C6EFB">
        <w:rPr>
          <w:rFonts w:eastAsia="Times New Roman" w:cs="Times New Roman"/>
          <w:sz w:val="22"/>
          <w:szCs w:val="22"/>
          <w:lang w:eastAsia="lt-LT"/>
        </w:rPr>
        <w:t>1.</w:t>
      </w:r>
      <w:r w:rsidRPr="0002685F">
        <w:rPr>
          <w:rFonts w:eastAsia="Times New Roman" w:cs="Times New Roman"/>
          <w:sz w:val="22"/>
          <w:szCs w:val="22"/>
          <w:lang w:eastAsia="lt-LT"/>
        </w:rPr>
        <w:t>18.</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vykdyti</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Pirkėjo</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teisėtus</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nurodymus,</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susijusius</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su</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Sutarties</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vykdymu;</w:t>
      </w:r>
    </w:p>
    <w:p w14:paraId="7931AF0D" w14:textId="7199A5AA" w:rsidR="0002685F" w:rsidRPr="0002685F" w:rsidRDefault="0002685F" w:rsidP="001C6EFB">
      <w:pPr>
        <w:spacing w:after="0" w:line="240" w:lineRule="auto"/>
        <w:ind w:firstLine="709"/>
        <w:jc w:val="both"/>
        <w:rPr>
          <w:rFonts w:eastAsia="Times New Roman" w:cs="Times New Roman"/>
          <w:sz w:val="22"/>
          <w:szCs w:val="22"/>
          <w:lang w:eastAsia="lt-LT"/>
        </w:rPr>
      </w:pPr>
      <w:r w:rsidRPr="0002685F">
        <w:rPr>
          <w:rFonts w:eastAsia="Times New Roman" w:cs="Times New Roman"/>
          <w:sz w:val="22"/>
          <w:szCs w:val="22"/>
          <w:lang w:eastAsia="lt-LT"/>
        </w:rPr>
        <w:t>5.</w:t>
      </w:r>
      <w:r w:rsidR="001C6EFB">
        <w:rPr>
          <w:rFonts w:eastAsia="Times New Roman" w:cs="Times New Roman"/>
          <w:sz w:val="22"/>
          <w:szCs w:val="22"/>
          <w:lang w:eastAsia="lt-LT"/>
        </w:rPr>
        <w:t>1.</w:t>
      </w:r>
      <w:r w:rsidRPr="0002685F">
        <w:rPr>
          <w:rFonts w:eastAsia="Times New Roman" w:cs="Times New Roman"/>
          <w:sz w:val="22"/>
          <w:szCs w:val="22"/>
          <w:lang w:eastAsia="lt-LT"/>
        </w:rPr>
        <w:t>19.</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naudoti</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iš</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Pirkėjo</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gautą</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informaciją</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tik</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sutartiniams</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įsipareigojimams</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įvykdyti;</w:t>
      </w:r>
    </w:p>
    <w:p w14:paraId="0E9488B6" w14:textId="66031A3D" w:rsidR="0002685F" w:rsidRPr="0002685F" w:rsidRDefault="0002685F" w:rsidP="001C6EFB">
      <w:pPr>
        <w:spacing w:after="0" w:line="240" w:lineRule="auto"/>
        <w:ind w:firstLine="709"/>
        <w:jc w:val="both"/>
        <w:rPr>
          <w:rFonts w:eastAsia="Times New Roman" w:cs="Times New Roman"/>
          <w:sz w:val="22"/>
          <w:szCs w:val="22"/>
          <w:lang w:eastAsia="lt-LT"/>
        </w:rPr>
      </w:pPr>
      <w:r w:rsidRPr="0002685F">
        <w:rPr>
          <w:rFonts w:eastAsia="Times New Roman" w:cs="Times New Roman"/>
          <w:sz w:val="22"/>
          <w:szCs w:val="22"/>
          <w:lang w:eastAsia="lt-LT"/>
        </w:rPr>
        <w:t>5.</w:t>
      </w:r>
      <w:r w:rsidR="001C6EFB">
        <w:rPr>
          <w:rFonts w:eastAsia="Times New Roman" w:cs="Times New Roman"/>
          <w:sz w:val="22"/>
          <w:szCs w:val="22"/>
          <w:lang w:eastAsia="lt-LT"/>
        </w:rPr>
        <w:t>1.</w:t>
      </w:r>
      <w:r w:rsidRPr="0002685F">
        <w:rPr>
          <w:rFonts w:eastAsia="Times New Roman" w:cs="Times New Roman"/>
          <w:sz w:val="22"/>
          <w:szCs w:val="22"/>
          <w:lang w:eastAsia="lt-LT"/>
        </w:rPr>
        <w:t>20. tinkamai ir laiku vykdyti kitus įsipareigojimus, nustatytus Sutartyje ir galiojančiuose</w:t>
      </w:r>
      <w:r w:rsidR="008F62EC">
        <w:rPr>
          <w:rFonts w:eastAsia="Times New Roman" w:cs="Times New Roman"/>
          <w:sz w:val="22"/>
          <w:szCs w:val="22"/>
          <w:lang w:eastAsia="lt-LT"/>
        </w:rPr>
        <w:t xml:space="preserve"> </w:t>
      </w:r>
      <w:r w:rsidRPr="0002685F">
        <w:rPr>
          <w:rFonts w:eastAsia="Times New Roman" w:cs="Times New Roman"/>
          <w:sz w:val="22"/>
          <w:szCs w:val="22"/>
          <w:lang w:eastAsia="lt-LT"/>
        </w:rPr>
        <w:t>Lietuvos</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Respublikos</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teisės</w:t>
      </w:r>
      <w:r w:rsidR="001C6EFB">
        <w:rPr>
          <w:rFonts w:eastAsia="Times New Roman" w:cs="Times New Roman"/>
          <w:sz w:val="22"/>
          <w:szCs w:val="22"/>
          <w:lang w:eastAsia="lt-LT"/>
        </w:rPr>
        <w:t xml:space="preserve"> </w:t>
      </w:r>
      <w:r w:rsidRPr="0002685F">
        <w:rPr>
          <w:rFonts w:eastAsia="Times New Roman" w:cs="Times New Roman"/>
          <w:sz w:val="22"/>
          <w:szCs w:val="22"/>
          <w:lang w:eastAsia="lt-LT"/>
        </w:rPr>
        <w:t>aktuose.</w:t>
      </w:r>
    </w:p>
    <w:p w14:paraId="734D7898" w14:textId="37096709" w:rsidR="0002685F" w:rsidRPr="0002685F" w:rsidRDefault="001C6EFB" w:rsidP="001C6EFB">
      <w:pPr>
        <w:spacing w:after="0" w:line="240" w:lineRule="auto"/>
        <w:ind w:firstLine="709"/>
        <w:jc w:val="both"/>
        <w:rPr>
          <w:rFonts w:eastAsia="Times New Roman" w:cs="Times New Roman"/>
          <w:sz w:val="22"/>
          <w:szCs w:val="22"/>
          <w:lang w:eastAsia="lt-LT"/>
        </w:rPr>
      </w:pPr>
      <w:r>
        <w:rPr>
          <w:rFonts w:eastAsia="Times New Roman" w:cs="Times New Roman"/>
          <w:sz w:val="22"/>
          <w:szCs w:val="22"/>
          <w:lang w:eastAsia="lt-LT"/>
        </w:rPr>
        <w:t xml:space="preserve">5.2. </w:t>
      </w:r>
      <w:r w:rsidR="0002685F" w:rsidRPr="0002685F">
        <w:rPr>
          <w:rFonts w:eastAsia="Times New Roman" w:cs="Times New Roman"/>
          <w:sz w:val="22"/>
          <w:szCs w:val="22"/>
          <w:lang w:eastAsia="lt-LT"/>
        </w:rPr>
        <w:t>Tiekėjas</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turi</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teisę:</w:t>
      </w:r>
    </w:p>
    <w:p w14:paraId="08EED9F4" w14:textId="2AB73DEC" w:rsidR="0002685F" w:rsidRPr="0002685F" w:rsidRDefault="001C6EFB" w:rsidP="001C6EFB">
      <w:pPr>
        <w:spacing w:after="0" w:line="240" w:lineRule="auto"/>
        <w:ind w:firstLine="709"/>
        <w:jc w:val="both"/>
        <w:rPr>
          <w:rFonts w:eastAsia="Times New Roman" w:cs="Times New Roman"/>
          <w:sz w:val="22"/>
          <w:szCs w:val="22"/>
          <w:lang w:eastAsia="lt-LT"/>
        </w:rPr>
      </w:pPr>
      <w:r>
        <w:rPr>
          <w:rFonts w:eastAsia="Times New Roman" w:cs="Times New Roman"/>
          <w:sz w:val="22"/>
          <w:szCs w:val="22"/>
          <w:lang w:eastAsia="lt-LT"/>
        </w:rPr>
        <w:t>5.2</w:t>
      </w:r>
      <w:r w:rsidR="0002685F" w:rsidRPr="0002685F">
        <w:rPr>
          <w:rFonts w:eastAsia="Times New Roman" w:cs="Times New Roman"/>
          <w:sz w:val="22"/>
          <w:szCs w:val="22"/>
          <w:lang w:eastAsia="lt-LT"/>
        </w:rPr>
        <w:t>.1. gauti iš Pirkėjo informaciją ir (ar) duomenis, reikalingus įsipareigojimams pagal Sutartį</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įvykdyti;</w:t>
      </w:r>
    </w:p>
    <w:p w14:paraId="0B2E7832" w14:textId="3BFDEC12" w:rsidR="0002685F" w:rsidRPr="0002685F" w:rsidRDefault="001C6EFB" w:rsidP="001C6EFB">
      <w:pPr>
        <w:spacing w:after="0" w:line="240" w:lineRule="auto"/>
        <w:ind w:firstLine="709"/>
        <w:jc w:val="both"/>
        <w:rPr>
          <w:rFonts w:eastAsia="Times New Roman" w:cs="Times New Roman"/>
          <w:sz w:val="22"/>
          <w:szCs w:val="22"/>
          <w:lang w:eastAsia="lt-LT"/>
        </w:rPr>
      </w:pPr>
      <w:r>
        <w:rPr>
          <w:rFonts w:eastAsia="Times New Roman" w:cs="Times New Roman"/>
          <w:sz w:val="22"/>
          <w:szCs w:val="22"/>
          <w:lang w:eastAsia="lt-LT"/>
        </w:rPr>
        <w:t>5.2</w:t>
      </w:r>
      <w:r w:rsidR="0002685F" w:rsidRPr="0002685F">
        <w:rPr>
          <w:rFonts w:eastAsia="Times New Roman" w:cs="Times New Roman"/>
          <w:sz w:val="22"/>
          <w:szCs w:val="22"/>
          <w:lang w:eastAsia="lt-LT"/>
        </w:rPr>
        <w:t>.2. gauti apmokėjimą už pagal pasirašytus perdavimo ir priėmimo aktus Sutartyje nustatyta tvarka ir terminais pagal Sutarties 3 punkte nurodytas kainas ir įkainius;</w:t>
      </w:r>
    </w:p>
    <w:p w14:paraId="1950D453" w14:textId="107F7844" w:rsidR="0002685F" w:rsidRDefault="001C6EFB" w:rsidP="007C6444">
      <w:pPr>
        <w:spacing w:after="0" w:line="240" w:lineRule="auto"/>
        <w:ind w:firstLine="709"/>
        <w:jc w:val="both"/>
        <w:rPr>
          <w:rFonts w:eastAsia="Times New Roman" w:cs="Times New Roman"/>
          <w:sz w:val="22"/>
          <w:szCs w:val="22"/>
          <w:lang w:eastAsia="lt-LT"/>
        </w:rPr>
      </w:pPr>
      <w:r>
        <w:rPr>
          <w:rFonts w:eastAsia="Times New Roman" w:cs="Times New Roman"/>
          <w:sz w:val="22"/>
          <w:szCs w:val="22"/>
          <w:lang w:eastAsia="lt-LT"/>
        </w:rPr>
        <w:t>5.2</w:t>
      </w:r>
      <w:r w:rsidR="0002685F" w:rsidRPr="0002685F">
        <w:rPr>
          <w:rFonts w:eastAsia="Times New Roman" w:cs="Times New Roman"/>
          <w:sz w:val="22"/>
          <w:szCs w:val="22"/>
          <w:lang w:eastAsia="lt-LT"/>
        </w:rPr>
        <w:t>.3. Sutarties vykdymo metu pakeisti (Pirkėjui pareikalavus – privalo pakeisti) subtiekėjus</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arba pasitelkti naujus. Apie tai Tiekėjas turi informuoti Pirkėją, nurodydamas subtiekėjo pakeitimo</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ar pasitelkimo priežastis. Jei keičiami subtiekėjai, kurių pajėgumais Tiekėjas remiasi, kartu</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su informacija apie naujus subtiekėjus turi būti pateikti naujo subtiekėjo pašalinimo pagrindų</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nebuvimą ir atitiktį kvalifikacijos reikalavimams patvirtinantys dokumentai. Jei Sutartyje keičiami</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subtiekėjai, kurių pajėgumais Tiekėjas nesiremia, subtiekėjo pašalinimo pagrindų nebuvimą</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patvirtinantys dokumentai turi būti pateikiami tuo atveju, jei jų reikalauja Pirkėjas. Gavęs tokį</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pranešimą ir privalomus pateikti subtiekėjo dokumentus, Pirkėjas kartu su Tiekėju, jei visi privalomi</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pateikti dokumentai tinkami, sudaro susitarimą dėl subtiekėjų pakeitimo ar pasitelkimo. Jį pasirašo</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 xml:space="preserve">abi Sutarties </w:t>
      </w:r>
      <w:r w:rsidR="00C46E20">
        <w:rPr>
          <w:rFonts w:eastAsia="Times New Roman" w:cs="Times New Roman"/>
          <w:sz w:val="22"/>
          <w:szCs w:val="22"/>
          <w:lang w:eastAsia="lt-LT"/>
        </w:rPr>
        <w:t>Š</w:t>
      </w:r>
      <w:r w:rsidR="0002685F" w:rsidRPr="0002685F">
        <w:rPr>
          <w:rFonts w:eastAsia="Times New Roman" w:cs="Times New Roman"/>
          <w:sz w:val="22"/>
          <w:szCs w:val="22"/>
          <w:lang w:eastAsia="lt-LT"/>
        </w:rPr>
        <w:t>alys. Šis susitarimas yra laikomas neatskiriama Sutarties dalimi. Tiekėjas negali</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vienašališkai keisti ar pasitelkti naujų subtiekėjų, apie tai neinformavęs Pirkėjo ir tokio pakeitimo</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neįforminęs susitarimu dėl Sutarties pakeitimo. Jei pakeisto subtiekėjo, kurio pajėgumais Tiekėjas</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remiasi, padėtis atitinka bent vieną pagal VPĮ 46 straipsnį nustatytą pašalinimo pagrindą, Pirkėjas</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reikalauja, kad Tiekėjas per Pirkėjo nustatytą terminą pakeistų minėtą subtiekėją reikalavimus</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atitinkančiu</w:t>
      </w:r>
      <w:r w:rsidR="00754A41">
        <w:rPr>
          <w:rFonts w:eastAsia="Times New Roman" w:cs="Times New Roman"/>
          <w:sz w:val="22"/>
          <w:szCs w:val="22"/>
          <w:lang w:eastAsia="lt-LT"/>
        </w:rPr>
        <w:t xml:space="preserve"> </w:t>
      </w:r>
      <w:r w:rsidR="0002685F" w:rsidRPr="0002685F">
        <w:rPr>
          <w:rFonts w:eastAsia="Times New Roman" w:cs="Times New Roman"/>
          <w:sz w:val="22"/>
          <w:szCs w:val="22"/>
          <w:lang w:eastAsia="lt-LT"/>
        </w:rPr>
        <w:t>subtiekėju;</w:t>
      </w:r>
    </w:p>
    <w:p w14:paraId="59C01A01" w14:textId="7C280C5F" w:rsidR="0002685F" w:rsidRPr="0002685F" w:rsidRDefault="001C6EFB" w:rsidP="001C6EFB">
      <w:pPr>
        <w:spacing w:after="0" w:line="240" w:lineRule="auto"/>
        <w:ind w:firstLine="851"/>
        <w:jc w:val="both"/>
        <w:rPr>
          <w:rFonts w:eastAsia="Times New Roman" w:cs="Times New Roman"/>
          <w:sz w:val="22"/>
          <w:szCs w:val="22"/>
          <w:lang w:eastAsia="lt-LT"/>
        </w:rPr>
      </w:pPr>
      <w:r>
        <w:rPr>
          <w:rFonts w:eastAsia="Times New Roman" w:cs="Times New Roman"/>
          <w:sz w:val="22"/>
          <w:szCs w:val="22"/>
          <w:lang w:eastAsia="lt-LT"/>
        </w:rPr>
        <w:t>5.2</w:t>
      </w:r>
      <w:r w:rsidR="0002685F" w:rsidRPr="0002685F">
        <w:rPr>
          <w:rFonts w:eastAsia="Times New Roman" w:cs="Times New Roman"/>
          <w:sz w:val="22"/>
          <w:szCs w:val="22"/>
          <w:lang w:eastAsia="lt-LT"/>
        </w:rPr>
        <w:t>.4. reikalauti iš Pirkėjo mokėti 0,02 proc. nuo laiku neapmokėtos sąskaitos faktūros sumos</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be PVM delspinigius už kiekvieną uždelstą dieną, jei Pirkėjas dėl savo kaltės vėluoja atlikti mokėjimą</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Sutartyje</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nustatytais</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terminais;</w:t>
      </w:r>
    </w:p>
    <w:p w14:paraId="102FAB68" w14:textId="673968E2" w:rsidR="0002685F" w:rsidRPr="0002685F" w:rsidRDefault="001C6EFB" w:rsidP="001C6EFB">
      <w:pPr>
        <w:spacing w:after="0" w:line="240" w:lineRule="auto"/>
        <w:ind w:firstLine="851"/>
        <w:jc w:val="both"/>
        <w:rPr>
          <w:rFonts w:eastAsia="Times New Roman" w:cs="Times New Roman"/>
          <w:sz w:val="22"/>
          <w:szCs w:val="22"/>
          <w:lang w:eastAsia="lt-LT"/>
        </w:rPr>
      </w:pPr>
      <w:r>
        <w:rPr>
          <w:rFonts w:eastAsia="Times New Roman" w:cs="Times New Roman"/>
          <w:sz w:val="22"/>
          <w:szCs w:val="22"/>
          <w:lang w:eastAsia="lt-LT"/>
        </w:rPr>
        <w:t>5.2</w:t>
      </w:r>
      <w:r w:rsidR="0002685F" w:rsidRPr="0002685F">
        <w:rPr>
          <w:rFonts w:eastAsia="Times New Roman" w:cs="Times New Roman"/>
          <w:sz w:val="22"/>
          <w:szCs w:val="22"/>
          <w:lang w:eastAsia="lt-LT"/>
        </w:rPr>
        <w:t>.5. Tiekėjas turi ir kitas Sutarties ir Lietuvos Respublikoje galiojančių teisės aktų</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numatytas</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teises.</w:t>
      </w:r>
    </w:p>
    <w:p w14:paraId="0FCF78BF" w14:textId="20799572" w:rsidR="0002685F" w:rsidRPr="0002685F" w:rsidRDefault="001C6EFB" w:rsidP="001C6EFB">
      <w:pPr>
        <w:spacing w:after="0" w:line="240" w:lineRule="auto"/>
        <w:ind w:firstLine="851"/>
        <w:jc w:val="both"/>
        <w:rPr>
          <w:rFonts w:eastAsia="Times New Roman" w:cs="Times New Roman"/>
          <w:sz w:val="22"/>
          <w:szCs w:val="22"/>
          <w:lang w:eastAsia="lt-LT"/>
        </w:rPr>
      </w:pPr>
      <w:r>
        <w:rPr>
          <w:rFonts w:eastAsia="Times New Roman" w:cs="Times New Roman"/>
          <w:sz w:val="22"/>
          <w:szCs w:val="22"/>
          <w:lang w:eastAsia="lt-LT"/>
        </w:rPr>
        <w:t xml:space="preserve">5.3. </w:t>
      </w:r>
      <w:r w:rsidR="0002685F" w:rsidRPr="0002685F">
        <w:rPr>
          <w:rFonts w:eastAsia="Times New Roman" w:cs="Times New Roman"/>
          <w:sz w:val="22"/>
          <w:szCs w:val="22"/>
          <w:lang w:eastAsia="lt-LT"/>
        </w:rPr>
        <w:t>Pirkėjas</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įsipareigoja:</w:t>
      </w:r>
    </w:p>
    <w:p w14:paraId="0AA8C180" w14:textId="6F48C99F" w:rsidR="0002685F" w:rsidRPr="0002685F" w:rsidRDefault="001C6EFB" w:rsidP="001C6EFB">
      <w:pPr>
        <w:spacing w:after="0" w:line="240" w:lineRule="auto"/>
        <w:ind w:firstLine="851"/>
        <w:jc w:val="both"/>
        <w:rPr>
          <w:rFonts w:eastAsia="Times New Roman" w:cs="Times New Roman"/>
          <w:sz w:val="22"/>
          <w:szCs w:val="22"/>
          <w:lang w:eastAsia="lt-LT"/>
        </w:rPr>
      </w:pPr>
      <w:r>
        <w:rPr>
          <w:rFonts w:eastAsia="Times New Roman" w:cs="Times New Roman"/>
          <w:sz w:val="22"/>
          <w:szCs w:val="22"/>
          <w:lang w:eastAsia="lt-LT"/>
        </w:rPr>
        <w:t>5.3.</w:t>
      </w:r>
      <w:r w:rsidR="0002685F" w:rsidRPr="0002685F">
        <w:rPr>
          <w:rFonts w:eastAsia="Times New Roman" w:cs="Times New Roman"/>
          <w:sz w:val="22"/>
          <w:szCs w:val="22"/>
          <w:lang w:eastAsia="lt-LT"/>
        </w:rPr>
        <w:t>1. pagal galimybes suteikti visą turimą informaciją ir (ar) duomenis, reikalingus Tiekėjui</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 xml:space="preserve">jo įsipareigojimams pagal Sutartį įvykdyti, ne vėliau kaip per 5 darbo dienas nuo </w:t>
      </w:r>
      <w:r w:rsidR="00754A41">
        <w:rPr>
          <w:rFonts w:eastAsia="Times New Roman" w:cs="Times New Roman"/>
          <w:sz w:val="22"/>
          <w:szCs w:val="22"/>
          <w:lang w:eastAsia="lt-LT"/>
        </w:rPr>
        <w:t xml:space="preserve">Tiekėjo </w:t>
      </w:r>
      <w:r w:rsidR="0002685F" w:rsidRPr="0002685F">
        <w:rPr>
          <w:rFonts w:eastAsia="Times New Roman" w:cs="Times New Roman"/>
          <w:sz w:val="22"/>
          <w:szCs w:val="22"/>
          <w:lang w:eastAsia="lt-LT"/>
        </w:rPr>
        <w:t>atitinkamo prašymo</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dienos;</w:t>
      </w:r>
    </w:p>
    <w:p w14:paraId="43E8F8AC" w14:textId="272DA84F" w:rsidR="0002685F" w:rsidRPr="0002685F" w:rsidRDefault="001C6EFB" w:rsidP="001C6EFB">
      <w:pPr>
        <w:spacing w:after="0" w:line="240" w:lineRule="auto"/>
        <w:ind w:firstLine="851"/>
        <w:jc w:val="both"/>
        <w:rPr>
          <w:rFonts w:eastAsia="Times New Roman" w:cs="Times New Roman"/>
          <w:sz w:val="22"/>
          <w:szCs w:val="22"/>
          <w:lang w:eastAsia="lt-LT"/>
        </w:rPr>
      </w:pPr>
      <w:r>
        <w:rPr>
          <w:rFonts w:eastAsia="Times New Roman" w:cs="Times New Roman"/>
          <w:sz w:val="22"/>
          <w:szCs w:val="22"/>
          <w:lang w:eastAsia="lt-LT"/>
        </w:rPr>
        <w:lastRenderedPageBreak/>
        <w:t>5</w:t>
      </w:r>
      <w:r w:rsidR="0002685F" w:rsidRPr="0002685F">
        <w:rPr>
          <w:rFonts w:eastAsia="Times New Roman" w:cs="Times New Roman"/>
          <w:sz w:val="22"/>
          <w:szCs w:val="22"/>
          <w:lang w:eastAsia="lt-LT"/>
        </w:rPr>
        <w:t>.</w:t>
      </w:r>
      <w:r>
        <w:rPr>
          <w:rFonts w:eastAsia="Times New Roman" w:cs="Times New Roman"/>
          <w:sz w:val="22"/>
          <w:szCs w:val="22"/>
          <w:lang w:eastAsia="lt-LT"/>
        </w:rPr>
        <w:t>3.</w:t>
      </w:r>
      <w:r w:rsidR="0002685F" w:rsidRPr="0002685F">
        <w:rPr>
          <w:rFonts w:eastAsia="Times New Roman" w:cs="Times New Roman"/>
          <w:sz w:val="22"/>
          <w:szCs w:val="22"/>
          <w:lang w:eastAsia="lt-LT"/>
        </w:rPr>
        <w:t xml:space="preserve">2. priimti tinkamai suteiktas </w:t>
      </w:r>
      <w:r w:rsidR="00754A41">
        <w:rPr>
          <w:rFonts w:eastAsia="Times New Roman" w:cs="Times New Roman"/>
          <w:sz w:val="22"/>
          <w:szCs w:val="22"/>
          <w:lang w:eastAsia="lt-LT"/>
        </w:rPr>
        <w:t>p</w:t>
      </w:r>
      <w:r w:rsidR="0002685F" w:rsidRPr="0002685F">
        <w:rPr>
          <w:rFonts w:eastAsia="Times New Roman" w:cs="Times New Roman"/>
          <w:sz w:val="22"/>
          <w:szCs w:val="22"/>
          <w:lang w:eastAsia="lt-LT"/>
        </w:rPr>
        <w:t>aslaugas ir Sutartyje nustatytomis sąlygomis pasirašyti jų</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perdavimo</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ir</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priėmimo</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aktus;</w:t>
      </w:r>
    </w:p>
    <w:p w14:paraId="15EEF633" w14:textId="1D24DEE9" w:rsidR="008F62EC" w:rsidRDefault="001C6EFB" w:rsidP="001C6EFB">
      <w:pPr>
        <w:spacing w:after="0" w:line="240" w:lineRule="auto"/>
        <w:ind w:firstLine="851"/>
        <w:jc w:val="both"/>
        <w:rPr>
          <w:rFonts w:eastAsia="Times New Roman" w:cs="Times New Roman"/>
          <w:sz w:val="22"/>
          <w:szCs w:val="22"/>
          <w:lang w:eastAsia="lt-LT"/>
        </w:rPr>
      </w:pPr>
      <w:r>
        <w:rPr>
          <w:rFonts w:eastAsia="Times New Roman" w:cs="Times New Roman"/>
          <w:sz w:val="22"/>
          <w:szCs w:val="22"/>
          <w:lang w:eastAsia="lt-LT"/>
        </w:rPr>
        <w:t>5.3</w:t>
      </w:r>
      <w:r w:rsidR="0002685F" w:rsidRPr="0002685F">
        <w:rPr>
          <w:rFonts w:eastAsia="Times New Roman" w:cs="Times New Roman"/>
          <w:sz w:val="22"/>
          <w:szCs w:val="22"/>
          <w:lang w:eastAsia="lt-LT"/>
        </w:rPr>
        <w:t xml:space="preserve">.3. sumokėti Tiekėjui už pagal perdavimo ir priėmimo aktus priimtas </w:t>
      </w:r>
      <w:r w:rsidR="00754A41">
        <w:rPr>
          <w:rFonts w:eastAsia="Times New Roman" w:cs="Times New Roman"/>
          <w:sz w:val="22"/>
          <w:szCs w:val="22"/>
          <w:lang w:eastAsia="lt-LT"/>
        </w:rPr>
        <w:t>p</w:t>
      </w:r>
      <w:r w:rsidR="0002685F" w:rsidRPr="0002685F">
        <w:rPr>
          <w:rFonts w:eastAsia="Times New Roman" w:cs="Times New Roman"/>
          <w:sz w:val="22"/>
          <w:szCs w:val="22"/>
          <w:lang w:eastAsia="lt-LT"/>
        </w:rPr>
        <w:t>aslaugas</w:t>
      </w:r>
      <w:r>
        <w:rPr>
          <w:rFonts w:eastAsia="Times New Roman" w:cs="Times New Roman"/>
          <w:sz w:val="22"/>
          <w:szCs w:val="22"/>
          <w:lang w:eastAsia="lt-LT"/>
        </w:rPr>
        <w:t xml:space="preserve"> S</w:t>
      </w:r>
      <w:r w:rsidR="0002685F" w:rsidRPr="0002685F">
        <w:rPr>
          <w:rFonts w:eastAsia="Times New Roman" w:cs="Times New Roman"/>
          <w:sz w:val="22"/>
          <w:szCs w:val="22"/>
          <w:lang w:eastAsia="lt-LT"/>
        </w:rPr>
        <w:t>utartyje</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nustatyta</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tvarka</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ir</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terminais</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pagal</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Sutarties</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3</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punkte</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nurodytas</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kainas</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ir</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įkainius.</w:t>
      </w:r>
      <w:r w:rsidR="008F62EC">
        <w:rPr>
          <w:rFonts w:eastAsia="Times New Roman" w:cs="Times New Roman"/>
          <w:sz w:val="22"/>
          <w:szCs w:val="22"/>
          <w:lang w:eastAsia="lt-LT"/>
        </w:rPr>
        <w:t xml:space="preserve"> </w:t>
      </w:r>
    </w:p>
    <w:p w14:paraId="3B85257E" w14:textId="665DD262" w:rsidR="0002685F" w:rsidRPr="0002685F" w:rsidRDefault="001C6EFB" w:rsidP="001C6EFB">
      <w:pPr>
        <w:spacing w:after="0" w:line="240" w:lineRule="auto"/>
        <w:ind w:firstLine="851"/>
        <w:jc w:val="both"/>
        <w:rPr>
          <w:rFonts w:eastAsia="Times New Roman" w:cs="Times New Roman"/>
          <w:sz w:val="22"/>
          <w:szCs w:val="22"/>
          <w:lang w:eastAsia="lt-LT"/>
        </w:rPr>
      </w:pPr>
      <w:r>
        <w:rPr>
          <w:rFonts w:eastAsia="Times New Roman" w:cs="Times New Roman"/>
          <w:sz w:val="22"/>
          <w:szCs w:val="22"/>
          <w:lang w:eastAsia="lt-LT"/>
        </w:rPr>
        <w:t>5.4</w:t>
      </w:r>
      <w:r w:rsidR="0002685F" w:rsidRPr="0002685F">
        <w:rPr>
          <w:rFonts w:eastAsia="Times New Roman" w:cs="Times New Roman"/>
          <w:sz w:val="22"/>
          <w:szCs w:val="22"/>
          <w:lang w:eastAsia="lt-LT"/>
        </w:rPr>
        <w:t>.</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Pirkėjas</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turi</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teisę:</w:t>
      </w:r>
    </w:p>
    <w:p w14:paraId="263C0EE7" w14:textId="2DE08A92" w:rsidR="0002685F" w:rsidRPr="001548A2" w:rsidRDefault="001C6EFB" w:rsidP="001C6EFB">
      <w:pPr>
        <w:spacing w:after="0" w:line="240" w:lineRule="auto"/>
        <w:ind w:firstLine="851"/>
        <w:jc w:val="both"/>
        <w:rPr>
          <w:rFonts w:eastAsia="Times New Roman" w:cs="Times New Roman"/>
          <w:sz w:val="22"/>
          <w:szCs w:val="22"/>
          <w:lang w:eastAsia="lt-LT"/>
        </w:rPr>
      </w:pPr>
      <w:r>
        <w:rPr>
          <w:rFonts w:eastAsia="Times New Roman" w:cs="Times New Roman"/>
          <w:sz w:val="22"/>
          <w:szCs w:val="22"/>
          <w:lang w:eastAsia="lt-LT"/>
        </w:rPr>
        <w:t>5.</w:t>
      </w:r>
      <w:r w:rsidRPr="001548A2">
        <w:rPr>
          <w:rFonts w:eastAsia="Times New Roman" w:cs="Times New Roman"/>
          <w:sz w:val="22"/>
          <w:szCs w:val="22"/>
          <w:lang w:eastAsia="lt-LT"/>
        </w:rPr>
        <w:t>4</w:t>
      </w:r>
      <w:r w:rsidR="0002685F" w:rsidRPr="001548A2">
        <w:rPr>
          <w:rFonts w:eastAsia="Times New Roman" w:cs="Times New Roman"/>
          <w:sz w:val="22"/>
          <w:szCs w:val="22"/>
          <w:lang w:eastAsia="lt-LT"/>
        </w:rPr>
        <w:t>.1. reikalauti, kad sutartiniai įsipareigojimai būtų vykdomi tinkamai ir kokybiškai pagal</w:t>
      </w:r>
      <w:r w:rsidR="008F62EC"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Sutartyje numatytus terminus ir reikalavimus, kontroliuoti Sutarties vykdymą, teikti</w:t>
      </w:r>
      <w:r w:rsidR="008F62EC"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pastabas dėl netinkamo sutartinių įsipareigojimų vykdymo, taip pat reikalauti, kad Tiekėjas pašalintų</w:t>
      </w:r>
      <w:r w:rsidR="008F62EC" w:rsidRPr="001548A2">
        <w:rPr>
          <w:rFonts w:eastAsia="Times New Roman" w:cs="Times New Roman"/>
          <w:sz w:val="22"/>
          <w:szCs w:val="22"/>
          <w:lang w:eastAsia="lt-LT"/>
        </w:rPr>
        <w:t xml:space="preserve"> </w:t>
      </w:r>
      <w:r w:rsidR="00754A41">
        <w:rPr>
          <w:rFonts w:eastAsia="Times New Roman" w:cs="Times New Roman"/>
          <w:sz w:val="22"/>
          <w:szCs w:val="22"/>
          <w:lang w:eastAsia="lt-LT"/>
        </w:rPr>
        <w:t>p</w:t>
      </w:r>
      <w:r w:rsidR="0002685F" w:rsidRPr="001548A2">
        <w:rPr>
          <w:rFonts w:eastAsia="Times New Roman" w:cs="Times New Roman"/>
          <w:sz w:val="22"/>
          <w:szCs w:val="22"/>
          <w:lang w:eastAsia="lt-LT"/>
        </w:rPr>
        <w:t xml:space="preserve">rekių ir (ar) </w:t>
      </w:r>
      <w:r w:rsidR="00754A41">
        <w:rPr>
          <w:rFonts w:eastAsia="Times New Roman" w:cs="Times New Roman"/>
          <w:sz w:val="22"/>
          <w:szCs w:val="22"/>
          <w:lang w:eastAsia="lt-LT"/>
        </w:rPr>
        <w:t>p</w:t>
      </w:r>
      <w:r w:rsidR="0002685F" w:rsidRPr="001548A2">
        <w:rPr>
          <w:rFonts w:eastAsia="Times New Roman" w:cs="Times New Roman"/>
          <w:sz w:val="22"/>
          <w:szCs w:val="22"/>
          <w:lang w:eastAsia="lt-LT"/>
        </w:rPr>
        <w:t xml:space="preserve">aslaugų trūkumus ir (ar) neatitikimus, jei </w:t>
      </w:r>
      <w:r w:rsidR="00754A41">
        <w:rPr>
          <w:rFonts w:eastAsia="Times New Roman" w:cs="Times New Roman"/>
          <w:sz w:val="22"/>
          <w:szCs w:val="22"/>
          <w:lang w:eastAsia="lt-LT"/>
        </w:rPr>
        <w:t>p</w:t>
      </w:r>
      <w:r w:rsidR="0002685F" w:rsidRPr="001548A2">
        <w:rPr>
          <w:rFonts w:eastAsia="Times New Roman" w:cs="Times New Roman"/>
          <w:sz w:val="22"/>
          <w:szCs w:val="22"/>
          <w:lang w:eastAsia="lt-LT"/>
        </w:rPr>
        <w:t xml:space="preserve">rekės ir (ar) </w:t>
      </w:r>
      <w:r w:rsidR="00754A41">
        <w:rPr>
          <w:rFonts w:eastAsia="Times New Roman" w:cs="Times New Roman"/>
          <w:sz w:val="22"/>
          <w:szCs w:val="22"/>
          <w:lang w:eastAsia="lt-LT"/>
        </w:rPr>
        <w:t>p</w:t>
      </w:r>
      <w:r w:rsidR="0002685F" w:rsidRPr="001548A2">
        <w:rPr>
          <w:rFonts w:eastAsia="Times New Roman" w:cs="Times New Roman"/>
          <w:sz w:val="22"/>
          <w:szCs w:val="22"/>
          <w:lang w:eastAsia="lt-LT"/>
        </w:rPr>
        <w:t>aslaugos neatitinka Sutartyje</w:t>
      </w:r>
      <w:r w:rsidR="008F62EC"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nurodytų</w:t>
      </w:r>
      <w:r w:rsidR="001B2110"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reikalavimų,</w:t>
      </w:r>
      <w:r w:rsidR="001B2110"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ar</w:t>
      </w:r>
      <w:r w:rsidR="001B2110"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nustačius</w:t>
      </w:r>
      <w:r w:rsidR="001B2110"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kitus</w:t>
      </w:r>
      <w:r w:rsidR="001B2110"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trūkumus;</w:t>
      </w:r>
    </w:p>
    <w:p w14:paraId="689DA15D" w14:textId="0C43BBAD" w:rsidR="0002685F" w:rsidRPr="001548A2" w:rsidRDefault="001B2110" w:rsidP="001B2110">
      <w:pPr>
        <w:spacing w:after="0" w:line="240" w:lineRule="auto"/>
        <w:ind w:firstLine="851"/>
        <w:jc w:val="both"/>
        <w:rPr>
          <w:rFonts w:eastAsia="Times New Roman" w:cs="Times New Roman"/>
          <w:sz w:val="22"/>
          <w:szCs w:val="22"/>
          <w:lang w:eastAsia="lt-LT"/>
        </w:rPr>
      </w:pPr>
      <w:r w:rsidRPr="001548A2">
        <w:rPr>
          <w:rFonts w:eastAsia="Times New Roman" w:cs="Times New Roman"/>
          <w:sz w:val="22"/>
          <w:szCs w:val="22"/>
          <w:lang w:eastAsia="lt-LT"/>
        </w:rPr>
        <w:t>5.4</w:t>
      </w:r>
      <w:r w:rsidR="0002685F" w:rsidRPr="001548A2">
        <w:rPr>
          <w:rFonts w:eastAsia="Times New Roman" w:cs="Times New Roman"/>
          <w:sz w:val="22"/>
          <w:szCs w:val="22"/>
          <w:lang w:eastAsia="lt-LT"/>
        </w:rPr>
        <w:t>.2. nepasirašyti perdavimo ir priėmimo akto ir nemokėti už</w:t>
      </w:r>
      <w:r w:rsidR="008F62EC"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 xml:space="preserve">netinkamai įdiegtas ar sukonfigūruotas </w:t>
      </w:r>
      <w:r w:rsidR="00BB7C01">
        <w:rPr>
          <w:rFonts w:eastAsia="Times New Roman" w:cs="Times New Roman"/>
          <w:sz w:val="22"/>
          <w:szCs w:val="22"/>
          <w:lang w:eastAsia="lt-LT"/>
        </w:rPr>
        <w:t>p</w:t>
      </w:r>
      <w:r w:rsidR="0002685F" w:rsidRPr="001548A2">
        <w:rPr>
          <w:rFonts w:eastAsia="Times New Roman" w:cs="Times New Roman"/>
          <w:sz w:val="22"/>
          <w:szCs w:val="22"/>
          <w:lang w:eastAsia="lt-LT"/>
        </w:rPr>
        <w:t xml:space="preserve">rekes ir (ar) netinkamai ir nekokybiškai suteiktas </w:t>
      </w:r>
      <w:r w:rsidR="00BB7C01">
        <w:rPr>
          <w:rFonts w:eastAsia="Times New Roman" w:cs="Times New Roman"/>
          <w:sz w:val="22"/>
          <w:szCs w:val="22"/>
          <w:lang w:eastAsia="lt-LT"/>
        </w:rPr>
        <w:t>p</w:t>
      </w:r>
      <w:r w:rsidR="0002685F" w:rsidRPr="001548A2">
        <w:rPr>
          <w:rFonts w:eastAsia="Times New Roman" w:cs="Times New Roman"/>
          <w:sz w:val="22"/>
          <w:szCs w:val="22"/>
          <w:lang w:eastAsia="lt-LT"/>
        </w:rPr>
        <w:t>aslaugas,</w:t>
      </w:r>
      <w:r w:rsidR="008F62EC"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 xml:space="preserve">neatitinkančias </w:t>
      </w:r>
      <w:r w:rsidR="00BB7C01" w:rsidRPr="001548A2">
        <w:rPr>
          <w:rFonts w:eastAsia="Times New Roman" w:cs="Times New Roman"/>
          <w:sz w:val="22"/>
          <w:szCs w:val="22"/>
          <w:lang w:eastAsia="lt-LT"/>
        </w:rPr>
        <w:t>Sutart</w:t>
      </w:r>
      <w:r w:rsidR="00BB7C01">
        <w:rPr>
          <w:rFonts w:eastAsia="Times New Roman" w:cs="Times New Roman"/>
          <w:sz w:val="22"/>
          <w:szCs w:val="22"/>
          <w:lang w:eastAsia="lt-LT"/>
        </w:rPr>
        <w:t>yje</w:t>
      </w:r>
      <w:r w:rsidR="00BB7C01"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nurodytų reikalavimų, kol nebus pašalinti trūkumai</w:t>
      </w:r>
      <w:r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ir</w:t>
      </w:r>
      <w:r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(ar)</w:t>
      </w:r>
      <w:r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neatitikimai;</w:t>
      </w:r>
    </w:p>
    <w:p w14:paraId="143BACEC" w14:textId="69977E82" w:rsidR="0002685F" w:rsidRPr="001548A2" w:rsidRDefault="001B2110" w:rsidP="001B2110">
      <w:pPr>
        <w:spacing w:after="0" w:line="240" w:lineRule="auto"/>
        <w:ind w:firstLine="851"/>
        <w:jc w:val="both"/>
        <w:rPr>
          <w:rFonts w:eastAsia="Times New Roman" w:cs="Times New Roman"/>
          <w:sz w:val="22"/>
          <w:szCs w:val="22"/>
          <w:lang w:eastAsia="lt-LT"/>
        </w:rPr>
      </w:pPr>
      <w:r w:rsidRPr="001548A2">
        <w:rPr>
          <w:rFonts w:eastAsia="Times New Roman" w:cs="Times New Roman"/>
          <w:sz w:val="22"/>
          <w:szCs w:val="22"/>
          <w:lang w:eastAsia="lt-LT"/>
        </w:rPr>
        <w:t>5.4</w:t>
      </w:r>
      <w:r w:rsidR="0002685F" w:rsidRPr="001548A2">
        <w:rPr>
          <w:rFonts w:eastAsia="Times New Roman" w:cs="Times New Roman"/>
          <w:sz w:val="22"/>
          <w:szCs w:val="22"/>
          <w:lang w:eastAsia="lt-LT"/>
        </w:rPr>
        <w:t xml:space="preserve">.3. nemokėti už </w:t>
      </w:r>
      <w:r w:rsidR="00B66427">
        <w:rPr>
          <w:rFonts w:eastAsia="Times New Roman" w:cs="Times New Roman"/>
          <w:sz w:val="22"/>
          <w:szCs w:val="22"/>
          <w:lang w:eastAsia="lt-LT"/>
        </w:rPr>
        <w:t>atskirus Sistemos įdiegimo etapus</w:t>
      </w:r>
      <w:r w:rsidR="0002685F" w:rsidRPr="001548A2">
        <w:rPr>
          <w:rFonts w:eastAsia="Times New Roman" w:cs="Times New Roman"/>
          <w:sz w:val="22"/>
          <w:szCs w:val="22"/>
          <w:lang w:eastAsia="lt-LT"/>
        </w:rPr>
        <w:t>, kol nebus pašalinti trūkumai ir</w:t>
      </w:r>
      <w:r w:rsidR="008F62EC"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ištaisytos</w:t>
      </w:r>
      <w:r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klaidos;</w:t>
      </w:r>
    </w:p>
    <w:p w14:paraId="58A491B7" w14:textId="2B24CFDF" w:rsidR="0002685F" w:rsidRPr="0002685F" w:rsidRDefault="001B2110" w:rsidP="001B2110">
      <w:pPr>
        <w:spacing w:after="0" w:line="240" w:lineRule="auto"/>
        <w:ind w:firstLine="851"/>
        <w:jc w:val="both"/>
        <w:rPr>
          <w:rFonts w:eastAsia="Times New Roman" w:cs="Times New Roman"/>
          <w:sz w:val="22"/>
          <w:szCs w:val="22"/>
          <w:lang w:eastAsia="lt-LT"/>
        </w:rPr>
      </w:pPr>
      <w:r w:rsidRPr="001548A2">
        <w:rPr>
          <w:rFonts w:eastAsia="Times New Roman" w:cs="Times New Roman"/>
          <w:sz w:val="22"/>
          <w:szCs w:val="22"/>
          <w:lang w:eastAsia="lt-LT"/>
        </w:rPr>
        <w:t>5.4</w:t>
      </w:r>
      <w:r w:rsidR="0002685F" w:rsidRPr="001548A2">
        <w:rPr>
          <w:rFonts w:eastAsia="Times New Roman" w:cs="Times New Roman"/>
          <w:sz w:val="22"/>
          <w:szCs w:val="22"/>
          <w:lang w:eastAsia="lt-LT"/>
        </w:rPr>
        <w:t>.4. reikalauti iš Tiekėjo sumokėti 0,02 (dviejų šimtųjų) proc. delspinigius nuo už</w:t>
      </w:r>
      <w:r w:rsidR="008F62EC" w:rsidRPr="001548A2">
        <w:rPr>
          <w:rFonts w:eastAsia="Times New Roman" w:cs="Times New Roman"/>
          <w:sz w:val="22"/>
          <w:szCs w:val="22"/>
          <w:lang w:eastAsia="lt-LT"/>
        </w:rPr>
        <w:t xml:space="preserve"> </w:t>
      </w:r>
      <w:r w:rsidR="0002685F" w:rsidRPr="001548A2">
        <w:rPr>
          <w:rFonts w:eastAsia="Times New Roman" w:cs="Times New Roman"/>
          <w:sz w:val="22"/>
          <w:szCs w:val="22"/>
          <w:lang w:eastAsia="lt-LT"/>
        </w:rPr>
        <w:t>vėluojamus įvykdyti įsipareigojimus mokėtinos sumos be PVM už kiekvieną uždelstą dieną, je</w:t>
      </w:r>
      <w:r w:rsidR="008F62EC" w:rsidRPr="001548A2">
        <w:rPr>
          <w:rFonts w:eastAsia="Times New Roman" w:cs="Times New Roman"/>
          <w:sz w:val="22"/>
          <w:szCs w:val="22"/>
          <w:lang w:eastAsia="lt-LT"/>
        </w:rPr>
        <w:t xml:space="preserve">i </w:t>
      </w:r>
      <w:r w:rsidR="0002685F" w:rsidRPr="001548A2">
        <w:rPr>
          <w:rFonts w:eastAsia="Times New Roman" w:cs="Times New Roman"/>
          <w:sz w:val="22"/>
          <w:szCs w:val="22"/>
          <w:lang w:eastAsia="lt-LT"/>
        </w:rPr>
        <w:t xml:space="preserve">Tiekėjas dėl savo kaltės vėluoja įdiegti ir sukonfigūruoti </w:t>
      </w:r>
      <w:r w:rsidRPr="001548A2">
        <w:rPr>
          <w:rFonts w:eastAsia="Times New Roman" w:cs="Times New Roman"/>
          <w:sz w:val="22"/>
          <w:szCs w:val="22"/>
          <w:lang w:eastAsia="lt-LT"/>
        </w:rPr>
        <w:t>P</w:t>
      </w:r>
      <w:r w:rsidR="0002685F" w:rsidRPr="001548A2">
        <w:rPr>
          <w:rFonts w:eastAsia="Times New Roman" w:cs="Times New Roman"/>
          <w:sz w:val="22"/>
          <w:szCs w:val="22"/>
          <w:lang w:eastAsia="lt-LT"/>
        </w:rPr>
        <w:t xml:space="preserve">rekes ar suteikti </w:t>
      </w:r>
      <w:r w:rsidRPr="001548A2">
        <w:rPr>
          <w:rFonts w:eastAsia="Times New Roman" w:cs="Times New Roman"/>
          <w:sz w:val="22"/>
          <w:szCs w:val="22"/>
          <w:lang w:eastAsia="lt-LT"/>
        </w:rPr>
        <w:t>P</w:t>
      </w:r>
      <w:r w:rsidR="0002685F" w:rsidRPr="001548A2">
        <w:rPr>
          <w:rFonts w:eastAsia="Times New Roman" w:cs="Times New Roman"/>
          <w:sz w:val="22"/>
          <w:szCs w:val="22"/>
          <w:lang w:eastAsia="lt-LT"/>
        </w:rPr>
        <w:t>aslaugas ar nepašalina nurodytų jų trūkumų ir (ar) neatitikimų Sutartyje ar jos priede nustatytais</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terminais</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(pažeidžia</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bent</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vieną</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terminą);</w:t>
      </w:r>
    </w:p>
    <w:p w14:paraId="29146930" w14:textId="56B7797D" w:rsidR="0002685F" w:rsidRPr="0002685F" w:rsidRDefault="001B2110" w:rsidP="001B2110">
      <w:pPr>
        <w:spacing w:after="0" w:line="240" w:lineRule="auto"/>
        <w:ind w:firstLine="851"/>
        <w:jc w:val="both"/>
        <w:rPr>
          <w:rFonts w:eastAsia="Times New Roman" w:cs="Times New Roman"/>
          <w:sz w:val="22"/>
          <w:szCs w:val="22"/>
          <w:lang w:eastAsia="lt-LT"/>
        </w:rPr>
      </w:pPr>
      <w:r w:rsidRPr="002E045E">
        <w:rPr>
          <w:rFonts w:eastAsia="Times New Roman" w:cs="Times New Roman"/>
          <w:sz w:val="22"/>
          <w:szCs w:val="22"/>
          <w:lang w:eastAsia="lt-LT"/>
        </w:rPr>
        <w:t>5.4</w:t>
      </w:r>
      <w:r w:rsidR="0002685F" w:rsidRPr="002E045E">
        <w:rPr>
          <w:rFonts w:eastAsia="Times New Roman" w:cs="Times New Roman"/>
          <w:sz w:val="22"/>
          <w:szCs w:val="22"/>
          <w:lang w:eastAsia="lt-LT"/>
        </w:rPr>
        <w:t>.5. reikalauti iš Tiekėjo sumokėti 100 Eur dydžio baudą už kiekvieną uždelstą dieną, jei</w:t>
      </w:r>
      <w:r w:rsidR="008F62EC" w:rsidRPr="002E045E">
        <w:rPr>
          <w:rFonts w:eastAsia="Times New Roman" w:cs="Times New Roman"/>
          <w:sz w:val="22"/>
          <w:szCs w:val="22"/>
          <w:lang w:eastAsia="lt-LT"/>
        </w:rPr>
        <w:t xml:space="preserve"> </w:t>
      </w:r>
      <w:r w:rsidR="0002685F" w:rsidRPr="002E045E">
        <w:rPr>
          <w:rFonts w:eastAsia="Times New Roman" w:cs="Times New Roman"/>
          <w:sz w:val="22"/>
          <w:szCs w:val="22"/>
          <w:lang w:eastAsia="lt-LT"/>
        </w:rPr>
        <w:t>Tiekėjas dėl savo kaltės vėluoja suteikti Sistemos priežiūros paslaugas ar vykdyti garantin</w:t>
      </w:r>
      <w:r w:rsidR="002E045E" w:rsidRPr="002E045E">
        <w:rPr>
          <w:rFonts w:eastAsia="Times New Roman" w:cs="Times New Roman"/>
          <w:sz w:val="22"/>
          <w:szCs w:val="22"/>
          <w:lang w:eastAsia="lt-LT"/>
        </w:rPr>
        <w:t>ius</w:t>
      </w:r>
      <w:r w:rsidR="008F62EC" w:rsidRPr="002E045E">
        <w:rPr>
          <w:rFonts w:eastAsia="Times New Roman" w:cs="Times New Roman"/>
          <w:sz w:val="22"/>
          <w:szCs w:val="22"/>
          <w:lang w:eastAsia="lt-LT"/>
        </w:rPr>
        <w:t xml:space="preserve"> </w:t>
      </w:r>
      <w:r w:rsidR="0002685F" w:rsidRPr="002E045E">
        <w:rPr>
          <w:rFonts w:eastAsia="Times New Roman" w:cs="Times New Roman"/>
          <w:sz w:val="22"/>
          <w:szCs w:val="22"/>
          <w:lang w:eastAsia="lt-LT"/>
        </w:rPr>
        <w:t>įsipareigojimus</w:t>
      </w:r>
      <w:r w:rsidRPr="002E045E">
        <w:rPr>
          <w:rFonts w:eastAsia="Times New Roman" w:cs="Times New Roman"/>
          <w:sz w:val="22"/>
          <w:szCs w:val="22"/>
          <w:lang w:eastAsia="lt-LT"/>
        </w:rPr>
        <w:t xml:space="preserve"> </w:t>
      </w:r>
      <w:r w:rsidR="0002685F" w:rsidRPr="002E045E">
        <w:rPr>
          <w:rFonts w:eastAsia="Times New Roman" w:cs="Times New Roman"/>
          <w:sz w:val="22"/>
          <w:szCs w:val="22"/>
          <w:lang w:eastAsia="lt-LT"/>
        </w:rPr>
        <w:t>Sutart</w:t>
      </w:r>
      <w:r w:rsidR="002E045E" w:rsidRPr="002E045E">
        <w:rPr>
          <w:rFonts w:eastAsia="Times New Roman" w:cs="Times New Roman"/>
          <w:sz w:val="22"/>
          <w:szCs w:val="22"/>
          <w:lang w:eastAsia="lt-LT"/>
        </w:rPr>
        <w:t>yje</w:t>
      </w:r>
      <w:del w:id="8" w:author="Vaidotas Jurkynas" w:date="2025-03-17T14:22:00Z" w16du:dateUtc="2025-03-17T12:22:00Z">
        <w:r w:rsidR="0002685F" w:rsidRPr="002E045E" w:rsidDel="00BF2549">
          <w:rPr>
            <w:rFonts w:eastAsia="Times New Roman" w:cs="Times New Roman"/>
            <w:sz w:val="22"/>
            <w:szCs w:val="22"/>
            <w:lang w:eastAsia="lt-LT"/>
          </w:rPr>
          <w:delText>s</w:delText>
        </w:r>
      </w:del>
      <w:r w:rsidRPr="002E045E">
        <w:rPr>
          <w:rFonts w:eastAsia="Times New Roman" w:cs="Times New Roman"/>
          <w:sz w:val="22"/>
          <w:szCs w:val="22"/>
          <w:lang w:eastAsia="lt-LT"/>
        </w:rPr>
        <w:t xml:space="preserve"> </w:t>
      </w:r>
      <w:r w:rsidR="0002685F" w:rsidRPr="002E045E">
        <w:rPr>
          <w:rFonts w:eastAsia="Times New Roman" w:cs="Times New Roman"/>
          <w:sz w:val="22"/>
          <w:szCs w:val="22"/>
          <w:lang w:eastAsia="lt-LT"/>
        </w:rPr>
        <w:t>numatytais</w:t>
      </w:r>
      <w:r w:rsidRPr="002E045E">
        <w:rPr>
          <w:rFonts w:eastAsia="Times New Roman" w:cs="Times New Roman"/>
          <w:sz w:val="22"/>
          <w:szCs w:val="22"/>
          <w:lang w:eastAsia="lt-LT"/>
        </w:rPr>
        <w:t xml:space="preserve"> </w:t>
      </w:r>
      <w:r w:rsidR="0002685F" w:rsidRPr="002E045E">
        <w:rPr>
          <w:rFonts w:eastAsia="Times New Roman" w:cs="Times New Roman"/>
          <w:sz w:val="22"/>
          <w:szCs w:val="22"/>
          <w:lang w:eastAsia="lt-LT"/>
        </w:rPr>
        <w:t>terminais;</w:t>
      </w:r>
    </w:p>
    <w:p w14:paraId="63C2C155" w14:textId="49A15550" w:rsidR="0002685F" w:rsidRPr="0002685F" w:rsidRDefault="001B2110" w:rsidP="001B2110">
      <w:pPr>
        <w:spacing w:after="0" w:line="240" w:lineRule="auto"/>
        <w:ind w:firstLine="709"/>
        <w:jc w:val="both"/>
        <w:rPr>
          <w:rFonts w:eastAsia="Times New Roman" w:cs="Times New Roman"/>
          <w:sz w:val="22"/>
          <w:szCs w:val="22"/>
          <w:lang w:eastAsia="lt-LT"/>
        </w:rPr>
      </w:pPr>
      <w:r>
        <w:rPr>
          <w:rFonts w:eastAsia="Times New Roman" w:cs="Times New Roman"/>
          <w:sz w:val="22"/>
          <w:szCs w:val="22"/>
          <w:lang w:eastAsia="lt-LT"/>
        </w:rPr>
        <w:t>5.4</w:t>
      </w:r>
      <w:r w:rsidR="0002685F" w:rsidRPr="0002685F">
        <w:rPr>
          <w:rFonts w:eastAsia="Times New Roman" w:cs="Times New Roman"/>
          <w:sz w:val="22"/>
          <w:szCs w:val="22"/>
          <w:lang w:eastAsia="lt-LT"/>
        </w:rPr>
        <w:t>.</w:t>
      </w:r>
      <w:r w:rsidR="0078721C">
        <w:rPr>
          <w:rFonts w:eastAsia="Times New Roman" w:cs="Times New Roman"/>
          <w:sz w:val="22"/>
          <w:szCs w:val="22"/>
          <w:lang w:eastAsia="lt-LT"/>
        </w:rPr>
        <w:t>6</w:t>
      </w:r>
      <w:r w:rsidR="0002685F" w:rsidRPr="0002685F">
        <w:rPr>
          <w:rFonts w:eastAsia="Times New Roman" w:cs="Times New Roman"/>
          <w:sz w:val="22"/>
          <w:szCs w:val="22"/>
          <w:lang w:eastAsia="lt-LT"/>
        </w:rPr>
        <w:t>. Pirkėjas turi ir kitas Sutarties ir Lietuvos Respublikoje galiojančių teisės aktų</w:t>
      </w:r>
      <w:r w:rsidR="008F62EC">
        <w:rPr>
          <w:rFonts w:eastAsia="Times New Roman" w:cs="Times New Roman"/>
          <w:sz w:val="22"/>
          <w:szCs w:val="22"/>
          <w:lang w:eastAsia="lt-LT"/>
        </w:rPr>
        <w:t xml:space="preserve"> </w:t>
      </w:r>
      <w:r w:rsidR="0002685F" w:rsidRPr="0002685F">
        <w:rPr>
          <w:rFonts w:eastAsia="Times New Roman" w:cs="Times New Roman"/>
          <w:sz w:val="22"/>
          <w:szCs w:val="22"/>
          <w:lang w:eastAsia="lt-LT"/>
        </w:rPr>
        <w:t>numatytas</w:t>
      </w:r>
      <w:r>
        <w:rPr>
          <w:rFonts w:eastAsia="Times New Roman" w:cs="Times New Roman"/>
          <w:sz w:val="22"/>
          <w:szCs w:val="22"/>
          <w:lang w:eastAsia="lt-LT"/>
        </w:rPr>
        <w:t xml:space="preserve"> </w:t>
      </w:r>
      <w:r w:rsidR="0002685F" w:rsidRPr="0002685F">
        <w:rPr>
          <w:rFonts w:eastAsia="Times New Roman" w:cs="Times New Roman"/>
          <w:sz w:val="22"/>
          <w:szCs w:val="22"/>
          <w:lang w:eastAsia="lt-LT"/>
        </w:rPr>
        <w:t>teises.</w:t>
      </w:r>
    </w:p>
    <w:p w14:paraId="7C713A8E" w14:textId="77777777" w:rsidR="00A606A7" w:rsidRPr="00D24D91" w:rsidRDefault="00A606A7" w:rsidP="00A606A7">
      <w:pPr>
        <w:spacing w:after="0" w:line="240" w:lineRule="auto"/>
        <w:ind w:firstLine="720"/>
        <w:jc w:val="both"/>
        <w:rPr>
          <w:rFonts w:eastAsia="Times New Roman" w:cs="Times New Roman"/>
          <w:sz w:val="22"/>
          <w:szCs w:val="22"/>
          <w:lang w:eastAsia="lt-LT"/>
        </w:rPr>
      </w:pPr>
    </w:p>
    <w:p w14:paraId="23536371" w14:textId="065039CE" w:rsidR="009B6596" w:rsidRDefault="007C6444" w:rsidP="00D24D91">
      <w:pPr>
        <w:keepNext/>
        <w:spacing w:after="0" w:line="240" w:lineRule="auto"/>
        <w:ind w:left="720" w:hanging="360"/>
        <w:jc w:val="center"/>
        <w:outlineLvl w:val="0"/>
        <w:rPr>
          <w:rFonts w:eastAsia="Times New Roman" w:cs="Times New Roman"/>
          <w:b/>
          <w:sz w:val="22"/>
          <w:szCs w:val="22"/>
          <w:lang w:eastAsia="lt-LT"/>
        </w:rPr>
      </w:pPr>
      <w:r>
        <w:rPr>
          <w:rFonts w:eastAsia="Times New Roman" w:cs="Times New Roman"/>
          <w:b/>
          <w:sz w:val="22"/>
          <w:szCs w:val="22"/>
          <w:lang w:eastAsia="lt-LT"/>
        </w:rPr>
        <w:t>6</w:t>
      </w:r>
      <w:r w:rsidR="009B6596" w:rsidRPr="00D24D91">
        <w:rPr>
          <w:rFonts w:eastAsia="Times New Roman" w:cs="Times New Roman"/>
          <w:b/>
          <w:sz w:val="22"/>
          <w:szCs w:val="22"/>
          <w:lang w:eastAsia="lt-LT"/>
        </w:rPr>
        <w:t>. Šalių atsakomybė</w:t>
      </w:r>
    </w:p>
    <w:p w14:paraId="511AAA16" w14:textId="77777777" w:rsidR="00D24D91" w:rsidRDefault="00D24D91" w:rsidP="00D24D91">
      <w:pPr>
        <w:keepNext/>
        <w:spacing w:after="0" w:line="240" w:lineRule="auto"/>
        <w:ind w:left="720" w:hanging="360"/>
        <w:jc w:val="center"/>
        <w:outlineLvl w:val="0"/>
        <w:rPr>
          <w:rFonts w:eastAsia="Times New Roman" w:cs="Times New Roman"/>
          <w:b/>
          <w:sz w:val="22"/>
          <w:szCs w:val="22"/>
          <w:lang w:eastAsia="lt-LT"/>
        </w:rPr>
      </w:pPr>
    </w:p>
    <w:p w14:paraId="6C14280A" w14:textId="43B37841" w:rsidR="007C6444" w:rsidRPr="007C6444" w:rsidRDefault="007C6444" w:rsidP="007C6444">
      <w:pPr>
        <w:keepNext/>
        <w:spacing w:after="0" w:line="240" w:lineRule="auto"/>
        <w:ind w:firstLine="709"/>
        <w:jc w:val="both"/>
        <w:outlineLvl w:val="0"/>
        <w:rPr>
          <w:rFonts w:eastAsia="Times New Roman" w:cs="Times New Roman"/>
          <w:bCs/>
          <w:sz w:val="22"/>
          <w:szCs w:val="22"/>
          <w:lang w:eastAsia="lt-LT"/>
        </w:rPr>
      </w:pPr>
      <w:r>
        <w:rPr>
          <w:rFonts w:eastAsia="Times New Roman" w:cs="Times New Roman"/>
          <w:bCs/>
          <w:sz w:val="22"/>
          <w:szCs w:val="22"/>
          <w:lang w:eastAsia="lt-LT"/>
        </w:rPr>
        <w:t xml:space="preserve">6.1. </w:t>
      </w:r>
      <w:r w:rsidRPr="007C6444">
        <w:rPr>
          <w:rFonts w:eastAsia="Times New Roman" w:cs="Times New Roman"/>
          <w:bCs/>
          <w:sz w:val="22"/>
          <w:szCs w:val="22"/>
          <w:lang w:eastAsia="lt-LT"/>
        </w:rPr>
        <w:t>Šalių atsakomybė yra nustatoma pagal galiojančius Lietuvos Respublikos teisės aktus ir</w:t>
      </w:r>
      <w:r>
        <w:rPr>
          <w:rFonts w:eastAsia="Times New Roman" w:cs="Times New Roman"/>
          <w:bCs/>
          <w:sz w:val="22"/>
          <w:szCs w:val="22"/>
          <w:lang w:eastAsia="lt-LT"/>
        </w:rPr>
        <w:t xml:space="preserve"> </w:t>
      </w:r>
      <w:r w:rsidRPr="007C6444">
        <w:rPr>
          <w:rFonts w:eastAsia="Times New Roman" w:cs="Times New Roman"/>
          <w:bCs/>
          <w:sz w:val="22"/>
          <w:szCs w:val="22"/>
          <w:lang w:eastAsia="lt-LT"/>
        </w:rPr>
        <w:t>šią Sutartį. Šalys įsipareigoja tinkamai vykdyti savo įsipareigojimus, prisiimtus šia Sutartimi, ir</w:t>
      </w:r>
      <w:r>
        <w:rPr>
          <w:rFonts w:eastAsia="Times New Roman" w:cs="Times New Roman"/>
          <w:bCs/>
          <w:sz w:val="22"/>
          <w:szCs w:val="22"/>
          <w:lang w:eastAsia="lt-LT"/>
        </w:rPr>
        <w:t xml:space="preserve">   </w:t>
      </w:r>
      <w:r w:rsidRPr="007C6444">
        <w:rPr>
          <w:rFonts w:eastAsia="Times New Roman" w:cs="Times New Roman"/>
          <w:bCs/>
          <w:sz w:val="22"/>
          <w:szCs w:val="22"/>
          <w:lang w:eastAsia="lt-LT"/>
        </w:rPr>
        <w:t xml:space="preserve">susilaikyti nuo bet kokių veiksmų, kuriais galėtų padaryti žalos viena kitai ar apsunkintų kitos </w:t>
      </w:r>
      <w:r w:rsidR="00C46E20">
        <w:rPr>
          <w:rFonts w:eastAsia="Times New Roman" w:cs="Times New Roman"/>
          <w:bCs/>
          <w:sz w:val="22"/>
          <w:szCs w:val="22"/>
          <w:lang w:eastAsia="lt-LT"/>
        </w:rPr>
        <w:t>Š</w:t>
      </w:r>
      <w:r w:rsidRPr="007C6444">
        <w:rPr>
          <w:rFonts w:eastAsia="Times New Roman" w:cs="Times New Roman"/>
          <w:bCs/>
          <w:sz w:val="22"/>
          <w:szCs w:val="22"/>
          <w:lang w:eastAsia="lt-LT"/>
        </w:rPr>
        <w:t>alies</w:t>
      </w:r>
      <w:r>
        <w:rPr>
          <w:rFonts w:eastAsia="Times New Roman" w:cs="Times New Roman"/>
          <w:bCs/>
          <w:sz w:val="22"/>
          <w:szCs w:val="22"/>
          <w:lang w:eastAsia="lt-LT"/>
        </w:rPr>
        <w:t xml:space="preserve"> </w:t>
      </w:r>
      <w:r w:rsidRPr="007C6444">
        <w:rPr>
          <w:rFonts w:eastAsia="Times New Roman" w:cs="Times New Roman"/>
          <w:bCs/>
          <w:sz w:val="22"/>
          <w:szCs w:val="22"/>
          <w:lang w:eastAsia="lt-LT"/>
        </w:rPr>
        <w:t>prisiimtų</w:t>
      </w:r>
      <w:r>
        <w:rPr>
          <w:rFonts w:eastAsia="Times New Roman" w:cs="Times New Roman"/>
          <w:bCs/>
          <w:sz w:val="22"/>
          <w:szCs w:val="22"/>
          <w:lang w:eastAsia="lt-LT"/>
        </w:rPr>
        <w:t xml:space="preserve"> </w:t>
      </w:r>
      <w:r w:rsidRPr="007C6444">
        <w:rPr>
          <w:rFonts w:eastAsia="Times New Roman" w:cs="Times New Roman"/>
          <w:bCs/>
          <w:sz w:val="22"/>
          <w:szCs w:val="22"/>
          <w:lang w:eastAsia="lt-LT"/>
        </w:rPr>
        <w:t>įsipareigojimų</w:t>
      </w:r>
      <w:r>
        <w:rPr>
          <w:rFonts w:eastAsia="Times New Roman" w:cs="Times New Roman"/>
          <w:bCs/>
          <w:sz w:val="22"/>
          <w:szCs w:val="22"/>
          <w:lang w:eastAsia="lt-LT"/>
        </w:rPr>
        <w:t xml:space="preserve"> </w:t>
      </w:r>
      <w:r w:rsidRPr="007C6444">
        <w:rPr>
          <w:rFonts w:eastAsia="Times New Roman" w:cs="Times New Roman"/>
          <w:bCs/>
          <w:sz w:val="22"/>
          <w:szCs w:val="22"/>
          <w:lang w:eastAsia="lt-LT"/>
        </w:rPr>
        <w:t>įvykdymą.</w:t>
      </w:r>
    </w:p>
    <w:p w14:paraId="06FBE523" w14:textId="589D29A0" w:rsidR="009B6596" w:rsidRPr="001548A2" w:rsidRDefault="007C6444" w:rsidP="007C6444">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t>6</w:t>
      </w:r>
      <w:r w:rsidR="009B6596" w:rsidRPr="00D24D91">
        <w:rPr>
          <w:rFonts w:eastAsia="Times New Roman" w:cs="Times New Roman"/>
          <w:sz w:val="22"/>
          <w:szCs w:val="22"/>
          <w:lang w:eastAsia="lt-LT"/>
        </w:rPr>
        <w:t>.</w:t>
      </w:r>
      <w:r>
        <w:rPr>
          <w:rFonts w:eastAsia="Times New Roman" w:cs="Times New Roman"/>
          <w:sz w:val="22"/>
          <w:szCs w:val="22"/>
          <w:lang w:eastAsia="lt-LT"/>
        </w:rPr>
        <w:t>2</w:t>
      </w:r>
      <w:r w:rsidR="009B6596" w:rsidRPr="00D24D91">
        <w:rPr>
          <w:rFonts w:eastAsia="Times New Roman" w:cs="Times New Roman"/>
          <w:sz w:val="22"/>
          <w:szCs w:val="22"/>
          <w:lang w:eastAsia="lt-LT"/>
        </w:rPr>
        <w:t xml:space="preserve">. </w:t>
      </w:r>
      <w:r w:rsidRPr="007C6444">
        <w:rPr>
          <w:rFonts w:eastAsia="Times New Roman" w:cs="Times New Roman"/>
          <w:sz w:val="22"/>
          <w:szCs w:val="22"/>
          <w:lang w:eastAsia="lt-LT"/>
        </w:rPr>
        <w:t xml:space="preserve">Jei Tiekėjas dėl savo kaltės vėluoja </w:t>
      </w:r>
      <w:r w:rsidRPr="001548A2">
        <w:rPr>
          <w:rFonts w:eastAsia="Times New Roman" w:cs="Times New Roman"/>
          <w:sz w:val="22"/>
          <w:szCs w:val="22"/>
          <w:lang w:eastAsia="lt-LT"/>
        </w:rPr>
        <w:t xml:space="preserve">įdiegti ir sukonfigūruoti </w:t>
      </w:r>
      <w:r w:rsidR="00D14311">
        <w:rPr>
          <w:rFonts w:eastAsia="Times New Roman" w:cs="Times New Roman"/>
          <w:sz w:val="22"/>
          <w:szCs w:val="22"/>
          <w:lang w:eastAsia="lt-LT"/>
        </w:rPr>
        <w:t>p</w:t>
      </w:r>
      <w:r w:rsidRPr="001548A2">
        <w:rPr>
          <w:rFonts w:eastAsia="Times New Roman" w:cs="Times New Roman"/>
          <w:sz w:val="22"/>
          <w:szCs w:val="22"/>
          <w:lang w:eastAsia="lt-LT"/>
        </w:rPr>
        <w:t xml:space="preserve">rekes ar suteikti </w:t>
      </w:r>
      <w:r w:rsidR="00D14311">
        <w:rPr>
          <w:rFonts w:eastAsia="Times New Roman" w:cs="Times New Roman"/>
          <w:sz w:val="22"/>
          <w:szCs w:val="22"/>
          <w:lang w:eastAsia="lt-LT"/>
        </w:rPr>
        <w:t>p</w:t>
      </w:r>
      <w:r w:rsidRPr="001548A2">
        <w:rPr>
          <w:rFonts w:eastAsia="Times New Roman" w:cs="Times New Roman"/>
          <w:sz w:val="22"/>
          <w:szCs w:val="22"/>
          <w:lang w:eastAsia="lt-LT"/>
        </w:rPr>
        <w:t>aslaugas ar nepašalina nurodytų jų trūkumų ir (ar) neatitikimų Sutartyje nustatytais terminais (pažeidžia bent vieną terminą), Pirkėjui pareikalavus, Tiekėjas moka Pirkėjui 0,02 (dviejų šimtųjų) proc. dydžio delspinigius nuo už vėluojamus įvykdyti įsipareigojimus mokėtinos sumos be PVM už kiekvieną uždelstą jų įvykdymo termino dieną.</w:t>
      </w:r>
    </w:p>
    <w:p w14:paraId="29BC0514" w14:textId="3749FC81" w:rsidR="007C6444" w:rsidRPr="00D24D91" w:rsidRDefault="007C6444" w:rsidP="007C6444">
      <w:pPr>
        <w:spacing w:after="0" w:line="240" w:lineRule="auto"/>
        <w:ind w:firstLine="720"/>
        <w:jc w:val="both"/>
        <w:rPr>
          <w:rFonts w:eastAsia="Times New Roman" w:cs="Times New Roman"/>
          <w:sz w:val="22"/>
          <w:szCs w:val="22"/>
          <w:lang w:eastAsia="lt-LT"/>
        </w:rPr>
      </w:pPr>
      <w:r w:rsidRPr="001548A2">
        <w:rPr>
          <w:rFonts w:eastAsia="Times New Roman" w:cs="Times New Roman"/>
          <w:sz w:val="22"/>
          <w:szCs w:val="22"/>
          <w:lang w:eastAsia="lt-LT"/>
        </w:rPr>
        <w:t>6.3. Jei Tiekėjas dėl savo kaltės vėluoja suteikti Sistemos priežiūros paslaugas ar vykdyti garantinės priežiūros įsipareigojimus Sutartyje ar jos priede nustatytais terminais (pažeidžia bent vieną terminą), Pirkėjui pareikalavus, Tiekėjas moka Pirkėjui</w:t>
      </w:r>
      <w:r w:rsidRPr="007C6444">
        <w:rPr>
          <w:rFonts w:eastAsia="Times New Roman" w:cs="Times New Roman"/>
          <w:sz w:val="22"/>
          <w:szCs w:val="22"/>
          <w:lang w:eastAsia="lt-LT"/>
        </w:rPr>
        <w:t xml:space="preserve"> 100 Eur dydžio baudą už kiekvieną</w:t>
      </w:r>
      <w:r>
        <w:rPr>
          <w:rFonts w:eastAsia="Times New Roman" w:cs="Times New Roman"/>
          <w:sz w:val="22"/>
          <w:szCs w:val="22"/>
          <w:lang w:eastAsia="lt-LT"/>
        </w:rPr>
        <w:t xml:space="preserve"> </w:t>
      </w:r>
      <w:r w:rsidRPr="007C6444">
        <w:rPr>
          <w:rFonts w:eastAsia="Times New Roman" w:cs="Times New Roman"/>
          <w:sz w:val="22"/>
          <w:szCs w:val="22"/>
          <w:lang w:eastAsia="lt-LT"/>
        </w:rPr>
        <w:t>uždelstą</w:t>
      </w:r>
      <w:r>
        <w:rPr>
          <w:rFonts w:eastAsia="Times New Roman" w:cs="Times New Roman"/>
          <w:sz w:val="22"/>
          <w:szCs w:val="22"/>
          <w:lang w:eastAsia="lt-LT"/>
        </w:rPr>
        <w:t xml:space="preserve"> </w:t>
      </w:r>
      <w:r w:rsidRPr="007C6444">
        <w:rPr>
          <w:rFonts w:eastAsia="Times New Roman" w:cs="Times New Roman"/>
          <w:sz w:val="22"/>
          <w:szCs w:val="22"/>
          <w:lang w:eastAsia="lt-LT"/>
        </w:rPr>
        <w:t>dieną.</w:t>
      </w:r>
    </w:p>
    <w:p w14:paraId="08922CB6" w14:textId="718934EB" w:rsidR="009B6596" w:rsidRDefault="0078721C" w:rsidP="0078721C">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t>6</w:t>
      </w:r>
      <w:r w:rsidR="009B6596" w:rsidRPr="00D24D91">
        <w:rPr>
          <w:rFonts w:eastAsia="Times New Roman" w:cs="Times New Roman"/>
          <w:sz w:val="22"/>
          <w:szCs w:val="22"/>
          <w:lang w:eastAsia="lt-LT"/>
        </w:rPr>
        <w:t>.</w:t>
      </w:r>
      <w:r>
        <w:rPr>
          <w:rFonts w:eastAsia="Times New Roman" w:cs="Times New Roman"/>
          <w:sz w:val="22"/>
          <w:szCs w:val="22"/>
          <w:lang w:eastAsia="lt-LT"/>
        </w:rPr>
        <w:t>4</w:t>
      </w:r>
      <w:r w:rsidR="009B6596" w:rsidRPr="00D24D91">
        <w:rPr>
          <w:rFonts w:eastAsia="Times New Roman" w:cs="Times New Roman"/>
          <w:sz w:val="22"/>
          <w:szCs w:val="22"/>
          <w:lang w:eastAsia="lt-LT"/>
        </w:rPr>
        <w:t xml:space="preserve">. </w:t>
      </w:r>
      <w:r w:rsidRPr="0078721C">
        <w:rPr>
          <w:rFonts w:eastAsia="Times New Roman" w:cs="Times New Roman"/>
          <w:sz w:val="22"/>
          <w:szCs w:val="22"/>
          <w:lang w:eastAsia="lt-LT"/>
        </w:rPr>
        <w:t>Jeigu Pirkėjas dėl savo kaltės neatlieka mokėjimo per Sutartyje nurodytą terminą,</w:t>
      </w:r>
      <w:r>
        <w:rPr>
          <w:rFonts w:eastAsia="Times New Roman" w:cs="Times New Roman"/>
          <w:sz w:val="22"/>
          <w:szCs w:val="22"/>
          <w:lang w:eastAsia="lt-LT"/>
        </w:rPr>
        <w:t xml:space="preserve"> </w:t>
      </w:r>
      <w:r w:rsidRPr="0078721C">
        <w:rPr>
          <w:rFonts w:eastAsia="Times New Roman" w:cs="Times New Roman"/>
          <w:sz w:val="22"/>
          <w:szCs w:val="22"/>
          <w:lang w:eastAsia="lt-LT"/>
        </w:rPr>
        <w:t>Tiekėjui pareikalavus, moka Tiekėjui už kiekvieną pradelstą dieną 0,02 (dviejų šimtųjų) proc. dydžio</w:t>
      </w:r>
      <w:r>
        <w:rPr>
          <w:rFonts w:eastAsia="Times New Roman" w:cs="Times New Roman"/>
          <w:sz w:val="22"/>
          <w:szCs w:val="22"/>
          <w:lang w:eastAsia="lt-LT"/>
        </w:rPr>
        <w:t xml:space="preserve"> </w:t>
      </w:r>
      <w:r w:rsidRPr="0078721C">
        <w:rPr>
          <w:rFonts w:eastAsia="Times New Roman" w:cs="Times New Roman"/>
          <w:sz w:val="22"/>
          <w:szCs w:val="22"/>
          <w:lang w:eastAsia="lt-LT"/>
        </w:rPr>
        <w:t>delspinigius,</w:t>
      </w:r>
      <w:r>
        <w:rPr>
          <w:rFonts w:eastAsia="Times New Roman" w:cs="Times New Roman"/>
          <w:sz w:val="22"/>
          <w:szCs w:val="22"/>
          <w:lang w:eastAsia="lt-LT"/>
        </w:rPr>
        <w:t xml:space="preserve"> </w:t>
      </w:r>
      <w:r w:rsidRPr="0078721C">
        <w:rPr>
          <w:rFonts w:eastAsia="Times New Roman" w:cs="Times New Roman"/>
          <w:sz w:val="22"/>
          <w:szCs w:val="22"/>
          <w:lang w:eastAsia="lt-LT"/>
        </w:rPr>
        <w:t>skaičiuojamus</w:t>
      </w:r>
      <w:r>
        <w:rPr>
          <w:rFonts w:eastAsia="Times New Roman" w:cs="Times New Roman"/>
          <w:sz w:val="22"/>
          <w:szCs w:val="22"/>
          <w:lang w:eastAsia="lt-LT"/>
        </w:rPr>
        <w:t xml:space="preserve"> </w:t>
      </w:r>
      <w:r w:rsidRPr="0078721C">
        <w:rPr>
          <w:rFonts w:eastAsia="Times New Roman" w:cs="Times New Roman"/>
          <w:sz w:val="22"/>
          <w:szCs w:val="22"/>
          <w:lang w:eastAsia="lt-LT"/>
        </w:rPr>
        <w:t>nuo</w:t>
      </w:r>
      <w:r>
        <w:rPr>
          <w:rFonts w:eastAsia="Times New Roman" w:cs="Times New Roman"/>
          <w:sz w:val="22"/>
          <w:szCs w:val="22"/>
          <w:lang w:eastAsia="lt-LT"/>
        </w:rPr>
        <w:t xml:space="preserve"> </w:t>
      </w:r>
      <w:r w:rsidRPr="0078721C">
        <w:rPr>
          <w:rFonts w:eastAsia="Times New Roman" w:cs="Times New Roman"/>
          <w:sz w:val="22"/>
          <w:szCs w:val="22"/>
          <w:lang w:eastAsia="lt-LT"/>
        </w:rPr>
        <w:t>laiku</w:t>
      </w:r>
      <w:r>
        <w:rPr>
          <w:rFonts w:eastAsia="Times New Roman" w:cs="Times New Roman"/>
          <w:sz w:val="22"/>
          <w:szCs w:val="22"/>
          <w:lang w:eastAsia="lt-LT"/>
        </w:rPr>
        <w:t xml:space="preserve"> </w:t>
      </w:r>
      <w:r w:rsidRPr="0078721C">
        <w:rPr>
          <w:rFonts w:eastAsia="Times New Roman" w:cs="Times New Roman"/>
          <w:sz w:val="22"/>
          <w:szCs w:val="22"/>
          <w:lang w:eastAsia="lt-LT"/>
        </w:rPr>
        <w:t>neapmokėtos</w:t>
      </w:r>
      <w:r>
        <w:rPr>
          <w:rFonts w:eastAsia="Times New Roman" w:cs="Times New Roman"/>
          <w:sz w:val="22"/>
          <w:szCs w:val="22"/>
          <w:lang w:eastAsia="lt-LT"/>
        </w:rPr>
        <w:t xml:space="preserve"> </w:t>
      </w:r>
      <w:r w:rsidRPr="0078721C">
        <w:rPr>
          <w:rFonts w:eastAsia="Times New Roman" w:cs="Times New Roman"/>
          <w:sz w:val="22"/>
          <w:szCs w:val="22"/>
          <w:lang w:eastAsia="lt-LT"/>
        </w:rPr>
        <w:t>sumos.</w:t>
      </w:r>
    </w:p>
    <w:p w14:paraId="799E6BB2" w14:textId="7D1EFF56" w:rsidR="0078721C" w:rsidRPr="00D24D91" w:rsidRDefault="0078721C" w:rsidP="0078721C">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t xml:space="preserve">6.5. </w:t>
      </w:r>
      <w:r w:rsidRPr="0078721C">
        <w:rPr>
          <w:rFonts w:eastAsia="Times New Roman" w:cs="Times New Roman"/>
          <w:sz w:val="22"/>
          <w:szCs w:val="22"/>
          <w:lang w:eastAsia="lt-LT"/>
        </w:rPr>
        <w:t>Baudos ir delspinigiai turi būti sumokami per 5 darbo dienas nuo jų pareikalavimo</w:t>
      </w:r>
      <w:r>
        <w:rPr>
          <w:rFonts w:eastAsia="Times New Roman" w:cs="Times New Roman"/>
          <w:sz w:val="22"/>
          <w:szCs w:val="22"/>
          <w:lang w:eastAsia="lt-LT"/>
        </w:rPr>
        <w:t xml:space="preserve"> </w:t>
      </w:r>
      <w:r w:rsidRPr="0078721C">
        <w:rPr>
          <w:rFonts w:eastAsia="Times New Roman" w:cs="Times New Roman"/>
          <w:sz w:val="22"/>
          <w:szCs w:val="22"/>
          <w:lang w:eastAsia="lt-LT"/>
        </w:rPr>
        <w:t>dienos.</w:t>
      </w:r>
      <w:r>
        <w:rPr>
          <w:rFonts w:eastAsia="Times New Roman" w:cs="Times New Roman"/>
          <w:sz w:val="22"/>
          <w:szCs w:val="22"/>
          <w:lang w:eastAsia="lt-LT"/>
        </w:rPr>
        <w:t xml:space="preserve"> </w:t>
      </w:r>
      <w:r w:rsidRPr="0078721C">
        <w:rPr>
          <w:rFonts w:eastAsia="Times New Roman" w:cs="Times New Roman"/>
          <w:sz w:val="22"/>
          <w:szCs w:val="22"/>
          <w:lang w:eastAsia="lt-LT"/>
        </w:rPr>
        <w:t>Jei Tiekėjas baudų ir (ar) delspinigių nesumoka per nurodytą terminą, Pirkėjas turi teisę juos išskaičiuoti</w:t>
      </w:r>
      <w:r>
        <w:rPr>
          <w:rFonts w:eastAsia="Times New Roman" w:cs="Times New Roman"/>
          <w:sz w:val="22"/>
          <w:szCs w:val="22"/>
          <w:lang w:eastAsia="lt-LT"/>
        </w:rPr>
        <w:t xml:space="preserve"> </w:t>
      </w:r>
      <w:r w:rsidRPr="0078721C">
        <w:rPr>
          <w:rFonts w:eastAsia="Times New Roman" w:cs="Times New Roman"/>
          <w:sz w:val="22"/>
          <w:szCs w:val="22"/>
          <w:lang w:eastAsia="lt-LT"/>
        </w:rPr>
        <w:t>iš</w:t>
      </w:r>
      <w:r>
        <w:rPr>
          <w:rFonts w:eastAsia="Times New Roman" w:cs="Times New Roman"/>
          <w:sz w:val="22"/>
          <w:szCs w:val="22"/>
          <w:lang w:eastAsia="lt-LT"/>
        </w:rPr>
        <w:t xml:space="preserve"> </w:t>
      </w:r>
      <w:r w:rsidRPr="0078721C">
        <w:rPr>
          <w:rFonts w:eastAsia="Times New Roman" w:cs="Times New Roman"/>
          <w:sz w:val="22"/>
          <w:szCs w:val="22"/>
          <w:lang w:eastAsia="lt-LT"/>
        </w:rPr>
        <w:t>Tiekėjui</w:t>
      </w:r>
      <w:r>
        <w:rPr>
          <w:rFonts w:eastAsia="Times New Roman" w:cs="Times New Roman"/>
          <w:sz w:val="22"/>
          <w:szCs w:val="22"/>
          <w:lang w:eastAsia="lt-LT"/>
        </w:rPr>
        <w:t xml:space="preserve"> </w:t>
      </w:r>
      <w:r w:rsidRPr="0078721C">
        <w:rPr>
          <w:rFonts w:eastAsia="Times New Roman" w:cs="Times New Roman"/>
          <w:sz w:val="22"/>
          <w:szCs w:val="22"/>
          <w:lang w:eastAsia="lt-LT"/>
        </w:rPr>
        <w:t>mokėtinų</w:t>
      </w:r>
      <w:r>
        <w:rPr>
          <w:rFonts w:eastAsia="Times New Roman" w:cs="Times New Roman"/>
          <w:sz w:val="22"/>
          <w:szCs w:val="22"/>
          <w:lang w:eastAsia="lt-LT"/>
        </w:rPr>
        <w:t xml:space="preserve"> </w:t>
      </w:r>
      <w:r w:rsidRPr="0078721C">
        <w:rPr>
          <w:rFonts w:eastAsia="Times New Roman" w:cs="Times New Roman"/>
          <w:sz w:val="22"/>
          <w:szCs w:val="22"/>
          <w:lang w:eastAsia="lt-LT"/>
        </w:rPr>
        <w:t>sumų</w:t>
      </w:r>
      <w:r>
        <w:rPr>
          <w:rFonts w:eastAsia="Times New Roman" w:cs="Times New Roman"/>
          <w:sz w:val="22"/>
          <w:szCs w:val="22"/>
          <w:lang w:eastAsia="lt-LT"/>
        </w:rPr>
        <w:t xml:space="preserve"> </w:t>
      </w:r>
      <w:r w:rsidRPr="0078721C">
        <w:rPr>
          <w:rFonts w:eastAsia="Times New Roman" w:cs="Times New Roman"/>
          <w:sz w:val="22"/>
          <w:szCs w:val="22"/>
          <w:lang w:eastAsia="lt-LT"/>
        </w:rPr>
        <w:t>(jei</w:t>
      </w:r>
      <w:r>
        <w:rPr>
          <w:rFonts w:eastAsia="Times New Roman" w:cs="Times New Roman"/>
          <w:sz w:val="22"/>
          <w:szCs w:val="22"/>
          <w:lang w:eastAsia="lt-LT"/>
        </w:rPr>
        <w:t xml:space="preserve"> </w:t>
      </w:r>
      <w:r w:rsidRPr="0078721C">
        <w:rPr>
          <w:rFonts w:eastAsia="Times New Roman" w:cs="Times New Roman"/>
          <w:sz w:val="22"/>
          <w:szCs w:val="22"/>
          <w:lang w:eastAsia="lt-LT"/>
        </w:rPr>
        <w:t>jų</w:t>
      </w:r>
      <w:r>
        <w:rPr>
          <w:rFonts w:eastAsia="Times New Roman" w:cs="Times New Roman"/>
          <w:sz w:val="22"/>
          <w:szCs w:val="22"/>
          <w:lang w:eastAsia="lt-LT"/>
        </w:rPr>
        <w:t xml:space="preserve"> </w:t>
      </w:r>
      <w:r w:rsidRPr="0078721C">
        <w:rPr>
          <w:rFonts w:eastAsia="Times New Roman" w:cs="Times New Roman"/>
          <w:sz w:val="22"/>
          <w:szCs w:val="22"/>
          <w:lang w:eastAsia="lt-LT"/>
        </w:rPr>
        <w:t>yra)</w:t>
      </w:r>
      <w:r>
        <w:rPr>
          <w:rFonts w:eastAsia="Times New Roman" w:cs="Times New Roman"/>
          <w:sz w:val="22"/>
          <w:szCs w:val="22"/>
          <w:lang w:eastAsia="lt-LT"/>
        </w:rPr>
        <w:t xml:space="preserve"> </w:t>
      </w:r>
      <w:r w:rsidRPr="0078721C">
        <w:rPr>
          <w:rFonts w:eastAsia="Times New Roman" w:cs="Times New Roman"/>
          <w:sz w:val="22"/>
          <w:szCs w:val="22"/>
          <w:lang w:eastAsia="lt-LT"/>
        </w:rPr>
        <w:t>arba</w:t>
      </w:r>
      <w:r>
        <w:rPr>
          <w:rFonts w:eastAsia="Times New Roman" w:cs="Times New Roman"/>
          <w:sz w:val="22"/>
          <w:szCs w:val="22"/>
          <w:lang w:eastAsia="lt-LT"/>
        </w:rPr>
        <w:t xml:space="preserve"> </w:t>
      </w:r>
      <w:r w:rsidRPr="0078721C">
        <w:rPr>
          <w:rFonts w:eastAsia="Times New Roman" w:cs="Times New Roman"/>
          <w:sz w:val="22"/>
          <w:szCs w:val="22"/>
          <w:lang w:eastAsia="lt-LT"/>
        </w:rPr>
        <w:t>pasinaudoti</w:t>
      </w:r>
      <w:r>
        <w:rPr>
          <w:rFonts w:eastAsia="Times New Roman" w:cs="Times New Roman"/>
          <w:sz w:val="22"/>
          <w:szCs w:val="22"/>
          <w:lang w:eastAsia="lt-LT"/>
        </w:rPr>
        <w:t xml:space="preserve"> </w:t>
      </w:r>
      <w:r w:rsidRPr="0078721C">
        <w:rPr>
          <w:rFonts w:eastAsia="Times New Roman" w:cs="Times New Roman"/>
          <w:sz w:val="22"/>
          <w:szCs w:val="22"/>
          <w:lang w:eastAsia="lt-LT"/>
        </w:rPr>
        <w:t>Sutarties</w:t>
      </w:r>
      <w:r>
        <w:rPr>
          <w:rFonts w:eastAsia="Times New Roman" w:cs="Times New Roman"/>
          <w:sz w:val="22"/>
          <w:szCs w:val="22"/>
          <w:lang w:eastAsia="lt-LT"/>
        </w:rPr>
        <w:t xml:space="preserve"> </w:t>
      </w:r>
      <w:r w:rsidRPr="0078721C">
        <w:rPr>
          <w:rFonts w:eastAsia="Times New Roman" w:cs="Times New Roman"/>
          <w:sz w:val="22"/>
          <w:szCs w:val="22"/>
          <w:lang w:eastAsia="lt-LT"/>
        </w:rPr>
        <w:t>įvykdymo</w:t>
      </w:r>
      <w:r>
        <w:rPr>
          <w:rFonts w:eastAsia="Times New Roman" w:cs="Times New Roman"/>
          <w:sz w:val="22"/>
          <w:szCs w:val="22"/>
          <w:lang w:eastAsia="lt-LT"/>
        </w:rPr>
        <w:t xml:space="preserve"> </w:t>
      </w:r>
      <w:r w:rsidRPr="0078721C">
        <w:rPr>
          <w:rFonts w:eastAsia="Times New Roman" w:cs="Times New Roman"/>
          <w:sz w:val="22"/>
          <w:szCs w:val="22"/>
          <w:lang w:eastAsia="lt-LT"/>
        </w:rPr>
        <w:t>užtikrinimu.</w:t>
      </w:r>
    </w:p>
    <w:p w14:paraId="3EC20197" w14:textId="77777777" w:rsidR="0078721C" w:rsidRPr="00D24D91" w:rsidRDefault="0078721C" w:rsidP="00D24D91">
      <w:pPr>
        <w:spacing w:after="0" w:line="240" w:lineRule="auto"/>
        <w:ind w:firstLine="720"/>
        <w:jc w:val="both"/>
        <w:rPr>
          <w:rFonts w:eastAsia="Times New Roman" w:cs="Times New Roman"/>
          <w:sz w:val="22"/>
          <w:szCs w:val="22"/>
          <w:lang w:eastAsia="lt-LT"/>
        </w:rPr>
      </w:pPr>
    </w:p>
    <w:p w14:paraId="76D9F4FE" w14:textId="77777777" w:rsidR="009B6596" w:rsidRDefault="006C40F1" w:rsidP="00D24D91">
      <w:pPr>
        <w:keepNext/>
        <w:spacing w:after="0" w:line="240" w:lineRule="auto"/>
        <w:ind w:left="187"/>
        <w:jc w:val="center"/>
        <w:outlineLvl w:val="0"/>
        <w:rPr>
          <w:rFonts w:eastAsia="Times New Roman" w:cs="Times New Roman"/>
          <w:b/>
          <w:sz w:val="22"/>
          <w:szCs w:val="22"/>
          <w:lang w:eastAsia="lt-LT"/>
        </w:rPr>
      </w:pPr>
      <w:r>
        <w:rPr>
          <w:rFonts w:eastAsia="Times New Roman" w:cs="Times New Roman"/>
          <w:b/>
          <w:sz w:val="22"/>
          <w:szCs w:val="22"/>
          <w:lang w:eastAsia="lt-LT"/>
        </w:rPr>
        <w:t>7</w:t>
      </w:r>
      <w:r w:rsidR="009B6596" w:rsidRPr="00D24D91">
        <w:rPr>
          <w:rFonts w:eastAsia="Times New Roman" w:cs="Times New Roman"/>
          <w:b/>
          <w:sz w:val="22"/>
          <w:szCs w:val="22"/>
          <w:lang w:eastAsia="lt-LT"/>
        </w:rPr>
        <w:t>. Susirašinėjimas</w:t>
      </w:r>
    </w:p>
    <w:p w14:paraId="22989FF3" w14:textId="77777777" w:rsidR="00D24D91" w:rsidRPr="00D24D91" w:rsidRDefault="00D24D91" w:rsidP="00D24D91">
      <w:pPr>
        <w:keepNext/>
        <w:spacing w:after="0" w:line="240" w:lineRule="auto"/>
        <w:ind w:left="187"/>
        <w:jc w:val="center"/>
        <w:outlineLvl w:val="0"/>
        <w:rPr>
          <w:rFonts w:eastAsia="Times New Roman" w:cs="Times New Roman"/>
          <w:b/>
          <w:sz w:val="22"/>
          <w:szCs w:val="22"/>
          <w:lang w:eastAsia="lt-LT"/>
        </w:rPr>
      </w:pPr>
    </w:p>
    <w:p w14:paraId="543CE180" w14:textId="1C7AF528" w:rsidR="009B6596" w:rsidRDefault="006C40F1" w:rsidP="00D24D91">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t>7</w:t>
      </w:r>
      <w:r w:rsidR="009B6596" w:rsidRPr="00D24D91">
        <w:rPr>
          <w:rFonts w:eastAsia="Times New Roman" w:cs="Times New Roman"/>
          <w:sz w:val="22"/>
          <w:szCs w:val="22"/>
          <w:lang w:eastAsia="lt-LT"/>
        </w:rPr>
        <w:t>.1. Sutarties Šalys susirašinėja lietuvių kalba. Visi pranešimai, sutikimai</w:t>
      </w:r>
      <w:r w:rsidR="00424CAD">
        <w:rPr>
          <w:rFonts w:eastAsia="Times New Roman" w:cs="Times New Roman"/>
          <w:sz w:val="22"/>
          <w:szCs w:val="22"/>
          <w:lang w:eastAsia="lt-LT"/>
        </w:rPr>
        <w:t>, užsakymai</w:t>
      </w:r>
      <w:r w:rsidR="009B6596" w:rsidRPr="00D24D91">
        <w:rPr>
          <w:rFonts w:eastAsia="Times New Roman" w:cs="Times New Roman"/>
          <w:sz w:val="22"/>
          <w:szCs w:val="22"/>
          <w:lang w:eastAsia="lt-LT"/>
        </w:rPr>
        <w:t xml:space="preserve">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w:t>
      </w:r>
    </w:p>
    <w:p w14:paraId="284A0766" w14:textId="77777777" w:rsidR="00E73EB9" w:rsidRPr="00D24D91" w:rsidRDefault="00E73EB9" w:rsidP="00D24D91">
      <w:pPr>
        <w:spacing w:after="0" w:line="240" w:lineRule="auto"/>
        <w:ind w:firstLine="720"/>
        <w:jc w:val="both"/>
        <w:rPr>
          <w:rFonts w:eastAsia="Times New Roman" w:cs="Times New Roman"/>
          <w:sz w:val="22"/>
          <w:szCs w:val="22"/>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4070"/>
        <w:gridCol w:w="3506"/>
      </w:tblGrid>
      <w:tr w:rsidR="009B6596" w:rsidRPr="00D24D91" w14:paraId="375DDCF4" w14:textId="77777777" w:rsidTr="00CD057F">
        <w:tc>
          <w:tcPr>
            <w:tcW w:w="2052" w:type="dxa"/>
          </w:tcPr>
          <w:p w14:paraId="3EA3DC7E" w14:textId="77777777" w:rsidR="009B6596" w:rsidRPr="00D24D91" w:rsidRDefault="009B6596" w:rsidP="00D24D91">
            <w:pPr>
              <w:spacing w:after="0" w:line="240" w:lineRule="auto"/>
              <w:jc w:val="both"/>
              <w:rPr>
                <w:rFonts w:eastAsia="Times New Roman" w:cs="Times New Roman"/>
                <w:b/>
                <w:sz w:val="22"/>
                <w:szCs w:val="22"/>
                <w:lang w:eastAsia="lt-LT"/>
              </w:rPr>
            </w:pPr>
          </w:p>
        </w:tc>
        <w:tc>
          <w:tcPr>
            <w:tcW w:w="4070" w:type="dxa"/>
          </w:tcPr>
          <w:p w14:paraId="2F4EA451" w14:textId="47322C9D" w:rsidR="009B6596" w:rsidRPr="00D24D91" w:rsidRDefault="0078721C" w:rsidP="00D24D91">
            <w:pPr>
              <w:spacing w:after="0" w:line="240" w:lineRule="auto"/>
              <w:jc w:val="both"/>
              <w:rPr>
                <w:rFonts w:eastAsia="Times New Roman" w:cs="Times New Roman"/>
                <w:b/>
                <w:sz w:val="22"/>
                <w:szCs w:val="22"/>
                <w:lang w:eastAsia="lt-LT"/>
              </w:rPr>
            </w:pPr>
            <w:r>
              <w:rPr>
                <w:rFonts w:eastAsia="Times New Roman" w:cs="Times New Roman"/>
                <w:b/>
                <w:sz w:val="22"/>
                <w:szCs w:val="22"/>
                <w:lang w:eastAsia="lt-LT"/>
              </w:rPr>
              <w:t>Pirkėjo</w:t>
            </w:r>
          </w:p>
        </w:tc>
        <w:tc>
          <w:tcPr>
            <w:tcW w:w="3506" w:type="dxa"/>
          </w:tcPr>
          <w:p w14:paraId="77028965" w14:textId="2DA15A1E" w:rsidR="009B6596" w:rsidRPr="00D24D91" w:rsidRDefault="0078721C" w:rsidP="00D24D91">
            <w:pPr>
              <w:spacing w:after="0" w:line="240" w:lineRule="auto"/>
              <w:jc w:val="both"/>
              <w:rPr>
                <w:rFonts w:eastAsia="Times New Roman" w:cs="Times New Roman"/>
                <w:b/>
                <w:sz w:val="22"/>
                <w:szCs w:val="22"/>
                <w:lang w:eastAsia="lt-LT"/>
              </w:rPr>
            </w:pPr>
            <w:r>
              <w:rPr>
                <w:rFonts w:eastAsia="Times New Roman" w:cs="Times New Roman"/>
                <w:b/>
                <w:bCs/>
                <w:sz w:val="22"/>
                <w:szCs w:val="22"/>
                <w:lang w:eastAsia="lt-LT"/>
              </w:rPr>
              <w:t>Tiekėjo</w:t>
            </w:r>
          </w:p>
        </w:tc>
      </w:tr>
      <w:tr w:rsidR="009B6596" w:rsidRPr="00D24D91" w14:paraId="3EFD3FFC" w14:textId="77777777" w:rsidTr="00CD057F">
        <w:tc>
          <w:tcPr>
            <w:tcW w:w="2052" w:type="dxa"/>
          </w:tcPr>
          <w:p w14:paraId="26F260D2"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Vardas, pavardė</w:t>
            </w:r>
          </w:p>
        </w:tc>
        <w:tc>
          <w:tcPr>
            <w:tcW w:w="4070" w:type="dxa"/>
          </w:tcPr>
          <w:p w14:paraId="3B792C82" w14:textId="0F5DAD1D" w:rsidR="009B6596" w:rsidRPr="00D24D91" w:rsidRDefault="0078721C" w:rsidP="00D24D91">
            <w:pPr>
              <w:spacing w:after="0" w:line="240" w:lineRule="auto"/>
              <w:jc w:val="both"/>
              <w:rPr>
                <w:rFonts w:eastAsia="Times New Roman" w:cs="Times New Roman"/>
                <w:sz w:val="22"/>
                <w:szCs w:val="22"/>
                <w:lang w:eastAsia="lt-LT"/>
              </w:rPr>
            </w:pPr>
            <w:r>
              <w:rPr>
                <w:rFonts w:eastAsia="Times New Roman" w:cs="Times New Roman"/>
                <w:sz w:val="22"/>
                <w:szCs w:val="22"/>
                <w:lang w:eastAsia="lt-LT"/>
              </w:rPr>
              <w:t>Aurimas Bružas</w:t>
            </w:r>
          </w:p>
        </w:tc>
        <w:tc>
          <w:tcPr>
            <w:tcW w:w="3506" w:type="dxa"/>
          </w:tcPr>
          <w:p w14:paraId="32AD575C" w14:textId="77777777" w:rsidR="009B6596" w:rsidRPr="00D24D91" w:rsidRDefault="009B6596" w:rsidP="00D24D91">
            <w:pPr>
              <w:spacing w:after="0" w:line="240" w:lineRule="auto"/>
              <w:jc w:val="both"/>
              <w:rPr>
                <w:rFonts w:eastAsia="Times New Roman" w:cs="Times New Roman"/>
                <w:sz w:val="22"/>
                <w:szCs w:val="22"/>
                <w:lang w:eastAsia="lt-LT"/>
              </w:rPr>
            </w:pPr>
          </w:p>
        </w:tc>
      </w:tr>
      <w:tr w:rsidR="009B6596" w:rsidRPr="00D24D91" w14:paraId="3B7471F6" w14:textId="77777777" w:rsidTr="00CD057F">
        <w:tc>
          <w:tcPr>
            <w:tcW w:w="2052" w:type="dxa"/>
          </w:tcPr>
          <w:p w14:paraId="148C7F0A"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Adresas</w:t>
            </w:r>
          </w:p>
        </w:tc>
        <w:tc>
          <w:tcPr>
            <w:tcW w:w="4070" w:type="dxa"/>
          </w:tcPr>
          <w:p w14:paraId="6CF269F6"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Pramonės g. 11, LT-28216 Utena</w:t>
            </w:r>
          </w:p>
        </w:tc>
        <w:tc>
          <w:tcPr>
            <w:tcW w:w="3506" w:type="dxa"/>
          </w:tcPr>
          <w:p w14:paraId="2AD7FF93" w14:textId="77777777" w:rsidR="009B6596" w:rsidRPr="00D24D91" w:rsidRDefault="009B6596" w:rsidP="00D24D91">
            <w:pPr>
              <w:spacing w:after="0" w:line="240" w:lineRule="auto"/>
              <w:jc w:val="both"/>
              <w:rPr>
                <w:rFonts w:eastAsia="Times New Roman" w:cs="Times New Roman"/>
                <w:sz w:val="22"/>
                <w:szCs w:val="22"/>
                <w:lang w:eastAsia="lt-LT"/>
              </w:rPr>
            </w:pPr>
          </w:p>
        </w:tc>
      </w:tr>
      <w:tr w:rsidR="009B6596" w:rsidRPr="00D24D91" w14:paraId="311ED127" w14:textId="77777777" w:rsidTr="00CD057F">
        <w:tc>
          <w:tcPr>
            <w:tcW w:w="2052" w:type="dxa"/>
          </w:tcPr>
          <w:p w14:paraId="7D44AFBF"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lastRenderedPageBreak/>
              <w:t>Telefonas</w:t>
            </w:r>
          </w:p>
        </w:tc>
        <w:tc>
          <w:tcPr>
            <w:tcW w:w="4070" w:type="dxa"/>
          </w:tcPr>
          <w:p w14:paraId="4F173A3B" w14:textId="635F682D" w:rsidR="009B6596" w:rsidRPr="00D24D91" w:rsidRDefault="00CD057F" w:rsidP="00A3406D">
            <w:pPr>
              <w:spacing w:after="0" w:line="240" w:lineRule="auto"/>
              <w:jc w:val="both"/>
              <w:rPr>
                <w:rFonts w:eastAsia="Times New Roman" w:cs="Times New Roman"/>
                <w:sz w:val="22"/>
                <w:szCs w:val="22"/>
                <w:lang w:eastAsia="lt-LT"/>
              </w:rPr>
            </w:pPr>
            <w:r>
              <w:rPr>
                <w:rFonts w:eastAsia="Times New Roman" w:cs="Times New Roman"/>
                <w:sz w:val="22"/>
                <w:szCs w:val="22"/>
                <w:lang w:eastAsia="lt-LT"/>
              </w:rPr>
              <w:t>+370</w:t>
            </w:r>
            <w:r w:rsidR="0078721C">
              <w:rPr>
                <w:rFonts w:eastAsia="Times New Roman" w:cs="Times New Roman"/>
                <w:sz w:val="22"/>
                <w:szCs w:val="22"/>
                <w:lang w:eastAsia="lt-LT"/>
              </w:rPr>
              <w:t> 693 63365</w:t>
            </w:r>
          </w:p>
        </w:tc>
        <w:tc>
          <w:tcPr>
            <w:tcW w:w="3506" w:type="dxa"/>
          </w:tcPr>
          <w:p w14:paraId="4921CF69" w14:textId="77777777" w:rsidR="009B6596" w:rsidRPr="00D24D91" w:rsidRDefault="009B6596" w:rsidP="00D24D91">
            <w:pPr>
              <w:spacing w:after="0" w:line="240" w:lineRule="auto"/>
              <w:jc w:val="both"/>
              <w:rPr>
                <w:rFonts w:eastAsia="Times New Roman" w:cs="Times New Roman"/>
                <w:sz w:val="22"/>
                <w:szCs w:val="22"/>
                <w:lang w:eastAsia="lt-LT"/>
              </w:rPr>
            </w:pPr>
          </w:p>
        </w:tc>
      </w:tr>
      <w:tr w:rsidR="009B6596" w:rsidRPr="00D24D91" w14:paraId="15C67A3E" w14:textId="77777777" w:rsidTr="00CD057F">
        <w:tc>
          <w:tcPr>
            <w:tcW w:w="2052" w:type="dxa"/>
          </w:tcPr>
          <w:p w14:paraId="5D4A72F9"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El. paštas</w:t>
            </w:r>
          </w:p>
        </w:tc>
        <w:tc>
          <w:tcPr>
            <w:tcW w:w="4070" w:type="dxa"/>
          </w:tcPr>
          <w:p w14:paraId="0C29A396" w14:textId="21464D72" w:rsidR="009B6596" w:rsidRPr="00D24D91" w:rsidRDefault="0078721C" w:rsidP="00D24D91">
            <w:pPr>
              <w:spacing w:after="0" w:line="240" w:lineRule="auto"/>
              <w:jc w:val="both"/>
              <w:rPr>
                <w:rFonts w:eastAsia="Times New Roman" w:cs="Times New Roman"/>
                <w:sz w:val="22"/>
                <w:szCs w:val="22"/>
                <w:lang w:eastAsia="lt-LT"/>
              </w:rPr>
            </w:pPr>
            <w:proofErr w:type="spellStart"/>
            <w:r>
              <w:rPr>
                <w:rFonts w:eastAsia="Times New Roman" w:cs="Times New Roman"/>
                <w:sz w:val="22"/>
                <w:szCs w:val="22"/>
                <w:lang w:eastAsia="lt-LT"/>
              </w:rPr>
              <w:t>aurimas.bruzas</w:t>
            </w:r>
            <w:proofErr w:type="spellEnd"/>
            <w:r w:rsidR="009B6596" w:rsidRPr="00D24D91">
              <w:rPr>
                <w:rFonts w:eastAsia="Times New Roman" w:cs="Times New Roman"/>
                <w:sz w:val="22"/>
                <w:szCs w:val="22"/>
                <w:lang w:val="en-GB" w:eastAsia="lt-LT"/>
              </w:rPr>
              <w:t>@ust.lt</w:t>
            </w:r>
          </w:p>
        </w:tc>
        <w:tc>
          <w:tcPr>
            <w:tcW w:w="3506" w:type="dxa"/>
          </w:tcPr>
          <w:p w14:paraId="34755EE6" w14:textId="77777777" w:rsidR="009B6596" w:rsidRPr="00D24D91" w:rsidRDefault="009B6596" w:rsidP="00D24D91">
            <w:pPr>
              <w:spacing w:after="0" w:line="240" w:lineRule="auto"/>
              <w:jc w:val="both"/>
              <w:rPr>
                <w:rFonts w:eastAsia="Times New Roman" w:cs="Times New Roman"/>
                <w:sz w:val="22"/>
                <w:szCs w:val="22"/>
                <w:lang w:eastAsia="lt-LT"/>
              </w:rPr>
            </w:pPr>
          </w:p>
        </w:tc>
      </w:tr>
    </w:tbl>
    <w:p w14:paraId="7A4C6A72" w14:textId="77777777" w:rsidR="009B6596" w:rsidRPr="00D24D91" w:rsidRDefault="009B6596" w:rsidP="00D24D91">
      <w:pPr>
        <w:spacing w:after="0" w:line="240" w:lineRule="auto"/>
        <w:jc w:val="both"/>
        <w:rPr>
          <w:rFonts w:eastAsia="Times New Roman" w:cs="Times New Roman"/>
          <w:sz w:val="22"/>
          <w:szCs w:val="22"/>
          <w:lang w:eastAsia="lt-LT"/>
        </w:rPr>
      </w:pPr>
    </w:p>
    <w:p w14:paraId="70F4E795" w14:textId="77777777" w:rsidR="0078721C" w:rsidRDefault="006C40F1" w:rsidP="0078721C">
      <w:pPr>
        <w:spacing w:after="0" w:line="240" w:lineRule="auto"/>
        <w:ind w:firstLine="720"/>
        <w:jc w:val="both"/>
        <w:rPr>
          <w:rFonts w:eastAsia="Times New Roman" w:cs="Times New Roman"/>
          <w:sz w:val="22"/>
          <w:szCs w:val="22"/>
          <w:lang w:eastAsia="lt-LT"/>
        </w:rPr>
      </w:pPr>
      <w:r>
        <w:rPr>
          <w:rFonts w:eastAsia="Times New Roman" w:cs="Times New Roman"/>
          <w:sz w:val="22"/>
          <w:szCs w:val="22"/>
          <w:lang w:eastAsia="lt-LT"/>
        </w:rPr>
        <w:t>7</w:t>
      </w:r>
      <w:r w:rsidR="009B6596" w:rsidRPr="00D24D91">
        <w:rPr>
          <w:rFonts w:eastAsia="Times New Roman" w:cs="Times New Roman"/>
          <w:sz w:val="22"/>
          <w:szCs w:val="22"/>
          <w:lang w:eastAsia="lt-LT"/>
        </w:rPr>
        <w:t xml:space="preserve">.2. Jei pasikeičia Šalies adresas ir / ar kiti duomenys, tokia Šalis turi informuoti kitą Šalį pranešdama ne vėliau, kaip </w:t>
      </w:r>
      <w:r w:rsidR="00CD057F">
        <w:rPr>
          <w:rFonts w:eastAsia="Times New Roman" w:cs="Times New Roman"/>
          <w:sz w:val="22"/>
          <w:szCs w:val="22"/>
          <w:lang w:eastAsia="lt-LT"/>
        </w:rPr>
        <w:t>per</w:t>
      </w:r>
      <w:r w:rsidR="00CD057F" w:rsidRPr="00D24D91">
        <w:rPr>
          <w:rFonts w:eastAsia="Times New Roman" w:cs="Times New Roman"/>
          <w:sz w:val="22"/>
          <w:szCs w:val="22"/>
          <w:lang w:eastAsia="lt-LT"/>
        </w:rPr>
        <w:t xml:space="preserve"> </w:t>
      </w:r>
      <w:r w:rsidR="009B6596" w:rsidRPr="00D24D91">
        <w:rPr>
          <w:rFonts w:eastAsia="Times New Roman" w:cs="Times New Roman"/>
          <w:sz w:val="22"/>
          <w:szCs w:val="22"/>
          <w:lang w:eastAsia="lt-LT"/>
        </w:rPr>
        <w:t>14 dienų. Jei Šaliai nepavyksta laikytis ši</w:t>
      </w:r>
      <w:r w:rsidR="00E73EB9">
        <w:rPr>
          <w:rFonts w:eastAsia="Times New Roman" w:cs="Times New Roman"/>
          <w:sz w:val="22"/>
          <w:szCs w:val="22"/>
          <w:lang w:eastAsia="lt-LT"/>
        </w:rPr>
        <w:t>o</w:t>
      </w:r>
      <w:r w:rsidR="009B6596" w:rsidRPr="00D24D91">
        <w:rPr>
          <w:rFonts w:eastAsia="Times New Roman" w:cs="Times New Roman"/>
          <w:sz w:val="22"/>
          <w:szCs w:val="22"/>
          <w:lang w:eastAsia="lt-LT"/>
        </w:rPr>
        <w:t xml:space="preserve"> reikalavim</w:t>
      </w:r>
      <w:r w:rsidR="00E73EB9">
        <w:rPr>
          <w:rFonts w:eastAsia="Times New Roman" w:cs="Times New Roman"/>
          <w:sz w:val="22"/>
          <w:szCs w:val="22"/>
          <w:lang w:eastAsia="lt-LT"/>
        </w:rPr>
        <w:t>o</w:t>
      </w:r>
      <w:r w:rsidR="009B6596" w:rsidRPr="00D24D91">
        <w:rPr>
          <w:rFonts w:eastAsia="Times New Roman" w:cs="Times New Roman"/>
          <w:sz w:val="22"/>
          <w:szCs w:val="22"/>
          <w:lang w:eastAsia="lt-LT"/>
        </w:rPr>
        <w:t xml:space="preserve">, ji neturi teisės į pretenziją ar atsiliepimą, jei kitos Šalies veiksmai, atlikti remiantis paskutiniais žinomais jai duomenimis, prieštarauja Sutarties sąlygoms arba ji negavo jokio pranešimo, išsiųsto </w:t>
      </w:r>
      <w:r w:rsidR="00E73EB9">
        <w:rPr>
          <w:rFonts w:eastAsia="Times New Roman" w:cs="Times New Roman"/>
          <w:sz w:val="22"/>
          <w:szCs w:val="22"/>
          <w:lang w:eastAsia="lt-LT"/>
        </w:rPr>
        <w:t>turimais</w:t>
      </w:r>
      <w:r w:rsidR="009B6596" w:rsidRPr="00D24D91">
        <w:rPr>
          <w:rFonts w:eastAsia="Times New Roman" w:cs="Times New Roman"/>
          <w:sz w:val="22"/>
          <w:szCs w:val="22"/>
          <w:lang w:eastAsia="lt-LT"/>
        </w:rPr>
        <w:t xml:space="preserve"> duomenis.</w:t>
      </w:r>
    </w:p>
    <w:p w14:paraId="0B6CA687" w14:textId="77777777" w:rsidR="0078721C" w:rsidRDefault="0078721C" w:rsidP="0078721C">
      <w:pPr>
        <w:spacing w:after="0" w:line="240" w:lineRule="auto"/>
        <w:ind w:firstLine="720"/>
        <w:jc w:val="both"/>
        <w:rPr>
          <w:rFonts w:eastAsia="Times New Roman" w:cs="Times New Roman"/>
          <w:sz w:val="22"/>
          <w:szCs w:val="22"/>
          <w:lang w:eastAsia="lt-LT"/>
        </w:rPr>
      </w:pPr>
    </w:p>
    <w:p w14:paraId="2934D06E" w14:textId="77777777" w:rsidR="0078721C" w:rsidRDefault="0078721C" w:rsidP="0078721C">
      <w:pPr>
        <w:spacing w:after="0" w:line="240" w:lineRule="auto"/>
        <w:ind w:firstLine="720"/>
        <w:jc w:val="center"/>
        <w:rPr>
          <w:rFonts w:eastAsia="Times New Roman" w:cs="Times New Roman"/>
          <w:b/>
          <w:sz w:val="22"/>
          <w:szCs w:val="22"/>
          <w:lang w:eastAsia="lt-LT"/>
        </w:rPr>
      </w:pPr>
      <w:r>
        <w:rPr>
          <w:rFonts w:eastAsia="Times New Roman" w:cs="Times New Roman"/>
          <w:b/>
          <w:sz w:val="22"/>
          <w:szCs w:val="22"/>
          <w:lang w:eastAsia="lt-LT"/>
        </w:rPr>
        <w:t>8. Sutarties galiojimas, pakeitimas ir nutraukimas</w:t>
      </w:r>
    </w:p>
    <w:p w14:paraId="1A8869B0" w14:textId="77777777" w:rsidR="0078721C" w:rsidRDefault="0078721C" w:rsidP="0078721C">
      <w:pPr>
        <w:spacing w:after="0" w:line="240" w:lineRule="auto"/>
        <w:ind w:firstLine="720"/>
        <w:jc w:val="both"/>
        <w:rPr>
          <w:rFonts w:eastAsia="Times New Roman" w:cs="Times New Roman"/>
          <w:b/>
          <w:sz w:val="22"/>
          <w:szCs w:val="22"/>
          <w:lang w:eastAsia="lt-LT"/>
        </w:rPr>
      </w:pPr>
    </w:p>
    <w:p w14:paraId="31120732" w14:textId="699E6393" w:rsidR="0078721C" w:rsidRDefault="0078721C" w:rsidP="0078721C">
      <w:pPr>
        <w:spacing w:after="0" w:line="240" w:lineRule="auto"/>
        <w:ind w:firstLine="720"/>
        <w:jc w:val="both"/>
        <w:rPr>
          <w:rFonts w:eastAsia="Times New Roman" w:cs="Times New Roman"/>
          <w:bCs/>
          <w:sz w:val="22"/>
          <w:szCs w:val="22"/>
          <w:lang w:eastAsia="lt-LT"/>
        </w:rPr>
      </w:pPr>
      <w:r w:rsidRPr="0078721C">
        <w:rPr>
          <w:rFonts w:eastAsia="Times New Roman" w:cs="Times New Roman"/>
          <w:bCs/>
          <w:sz w:val="22"/>
          <w:szCs w:val="22"/>
          <w:lang w:eastAsia="lt-LT"/>
        </w:rPr>
        <w:t>8.1</w:t>
      </w:r>
      <w:r>
        <w:rPr>
          <w:rFonts w:eastAsia="Times New Roman" w:cs="Times New Roman"/>
          <w:b/>
          <w:sz w:val="22"/>
          <w:szCs w:val="22"/>
          <w:lang w:eastAsia="lt-LT"/>
        </w:rPr>
        <w:t xml:space="preserve"> </w:t>
      </w:r>
      <w:r w:rsidRPr="0078721C">
        <w:rPr>
          <w:rFonts w:eastAsia="Times New Roman" w:cs="Times New Roman"/>
          <w:bCs/>
          <w:sz w:val="22"/>
          <w:szCs w:val="22"/>
          <w:lang w:eastAsia="lt-LT"/>
        </w:rPr>
        <w:t xml:space="preserve">Sutartis įsigalioja, kai abi Sutarties </w:t>
      </w:r>
      <w:r w:rsidR="00D14311">
        <w:rPr>
          <w:rFonts w:eastAsia="Times New Roman" w:cs="Times New Roman"/>
          <w:bCs/>
          <w:sz w:val="22"/>
          <w:szCs w:val="22"/>
          <w:lang w:eastAsia="lt-LT"/>
        </w:rPr>
        <w:t>Š</w:t>
      </w:r>
      <w:r w:rsidRPr="0078721C">
        <w:rPr>
          <w:rFonts w:eastAsia="Times New Roman" w:cs="Times New Roman"/>
          <w:bCs/>
          <w:sz w:val="22"/>
          <w:szCs w:val="22"/>
          <w:lang w:eastAsia="lt-LT"/>
        </w:rPr>
        <w:t>alys ją pasirašo kvalifikuotais</w:t>
      </w:r>
      <w:r>
        <w:rPr>
          <w:rFonts w:eastAsia="Times New Roman" w:cs="Times New Roman"/>
          <w:bCs/>
          <w:sz w:val="22"/>
          <w:szCs w:val="22"/>
          <w:lang w:eastAsia="lt-LT"/>
        </w:rPr>
        <w:t xml:space="preserve"> </w:t>
      </w:r>
      <w:r w:rsidRPr="001548A2">
        <w:rPr>
          <w:rFonts w:eastAsia="Times New Roman" w:cs="Times New Roman"/>
          <w:bCs/>
          <w:sz w:val="22"/>
          <w:szCs w:val="22"/>
          <w:lang w:eastAsia="lt-LT"/>
        </w:rPr>
        <w:t>elektroniniais parašais ir Tiekėjas per 5 darbo dienas nuo Sutarties pasirašymo dienos pateikia Pirkėjui Sutarties 5.</w:t>
      </w:r>
      <w:r w:rsidR="001548A2" w:rsidRPr="001548A2">
        <w:rPr>
          <w:rFonts w:eastAsia="Times New Roman" w:cs="Times New Roman"/>
          <w:bCs/>
          <w:sz w:val="22"/>
          <w:szCs w:val="22"/>
          <w:lang w:eastAsia="lt-LT"/>
        </w:rPr>
        <w:t>1.</w:t>
      </w:r>
      <w:r w:rsidRPr="001548A2">
        <w:rPr>
          <w:rFonts w:eastAsia="Times New Roman" w:cs="Times New Roman"/>
          <w:bCs/>
          <w:sz w:val="22"/>
          <w:szCs w:val="22"/>
          <w:lang w:eastAsia="lt-LT"/>
        </w:rPr>
        <w:t>1 papunktyje nurodytą Sutarties įvykdymo užtikrinimą ir jo apmokėjimą patvirtinantį dokumentą (jeigu</w:t>
      </w:r>
      <w:r w:rsidRPr="0078721C">
        <w:rPr>
          <w:rFonts w:eastAsia="Times New Roman" w:cs="Times New Roman"/>
          <w:bCs/>
          <w:sz w:val="22"/>
          <w:szCs w:val="22"/>
          <w:lang w:eastAsia="lt-LT"/>
        </w:rPr>
        <w:t xml:space="preserve"> Tiekėjas pateikia draudimo bendrovės išduotą Sutarties įvykdymo</w:t>
      </w:r>
      <w:r>
        <w:rPr>
          <w:rFonts w:eastAsia="Times New Roman" w:cs="Times New Roman"/>
          <w:bCs/>
          <w:sz w:val="22"/>
          <w:szCs w:val="22"/>
          <w:lang w:eastAsia="lt-LT"/>
        </w:rPr>
        <w:t xml:space="preserve"> </w:t>
      </w:r>
      <w:r w:rsidRPr="0078721C">
        <w:rPr>
          <w:rFonts w:eastAsia="Times New Roman" w:cs="Times New Roman"/>
          <w:bCs/>
          <w:sz w:val="22"/>
          <w:szCs w:val="22"/>
          <w:lang w:eastAsia="lt-LT"/>
        </w:rPr>
        <w:t>užtikrinimą). Tiekėjui nepateikus Sutarties įvykdymo užtikrinimo ir jo apmokėjimą patvirtinančio</w:t>
      </w:r>
      <w:r>
        <w:rPr>
          <w:rFonts w:eastAsia="Times New Roman" w:cs="Times New Roman"/>
          <w:bCs/>
          <w:sz w:val="22"/>
          <w:szCs w:val="22"/>
          <w:lang w:eastAsia="lt-LT"/>
        </w:rPr>
        <w:t xml:space="preserve"> </w:t>
      </w:r>
      <w:r w:rsidRPr="0078721C">
        <w:rPr>
          <w:rFonts w:eastAsia="Times New Roman" w:cs="Times New Roman"/>
          <w:bCs/>
          <w:sz w:val="22"/>
          <w:szCs w:val="22"/>
          <w:lang w:eastAsia="lt-LT"/>
        </w:rPr>
        <w:t>dokumento (jeigu Tiekėjas pateikia draudimo bendrovės išduotą Sutarties įvykdymo užtikrinimą),</w:t>
      </w:r>
      <w:r w:rsidR="004C5EB4">
        <w:rPr>
          <w:rFonts w:eastAsia="Times New Roman" w:cs="Times New Roman"/>
          <w:bCs/>
          <w:sz w:val="22"/>
          <w:szCs w:val="22"/>
          <w:lang w:eastAsia="lt-LT"/>
        </w:rPr>
        <w:t xml:space="preserve"> </w:t>
      </w:r>
      <w:r w:rsidRPr="0078721C">
        <w:rPr>
          <w:rFonts w:eastAsia="Times New Roman" w:cs="Times New Roman"/>
          <w:bCs/>
          <w:sz w:val="22"/>
          <w:szCs w:val="22"/>
          <w:lang w:eastAsia="lt-LT"/>
        </w:rPr>
        <w:t xml:space="preserve">Sutartis neįsigalioja. </w:t>
      </w:r>
    </w:p>
    <w:p w14:paraId="0588B267" w14:textId="6204415E" w:rsidR="0078721C" w:rsidRDefault="0078721C" w:rsidP="0078721C">
      <w:pPr>
        <w:spacing w:after="0" w:line="240" w:lineRule="auto"/>
        <w:ind w:firstLine="720"/>
        <w:jc w:val="both"/>
        <w:rPr>
          <w:rFonts w:eastAsia="Times New Roman" w:cs="Times New Roman"/>
          <w:bCs/>
          <w:sz w:val="22"/>
          <w:szCs w:val="22"/>
          <w:lang w:eastAsia="lt-LT"/>
        </w:rPr>
      </w:pPr>
      <w:r>
        <w:rPr>
          <w:rFonts w:eastAsia="Times New Roman" w:cs="Times New Roman"/>
          <w:bCs/>
          <w:sz w:val="22"/>
          <w:szCs w:val="22"/>
          <w:lang w:eastAsia="lt-LT"/>
        </w:rPr>
        <w:t>8.2</w:t>
      </w:r>
      <w:r w:rsidRPr="0078721C">
        <w:rPr>
          <w:rFonts w:eastAsia="Times New Roman" w:cs="Times New Roman"/>
          <w:bCs/>
          <w:sz w:val="22"/>
          <w:szCs w:val="22"/>
          <w:lang w:eastAsia="lt-LT"/>
        </w:rPr>
        <w:t xml:space="preserve">. Sutartis galioja iki visiško </w:t>
      </w:r>
      <w:r w:rsidR="00D14311">
        <w:rPr>
          <w:rFonts w:eastAsia="Times New Roman" w:cs="Times New Roman"/>
          <w:bCs/>
          <w:sz w:val="22"/>
          <w:szCs w:val="22"/>
          <w:lang w:eastAsia="lt-LT"/>
        </w:rPr>
        <w:t>Š</w:t>
      </w:r>
      <w:r w:rsidRPr="0078721C">
        <w:rPr>
          <w:rFonts w:eastAsia="Times New Roman" w:cs="Times New Roman"/>
          <w:bCs/>
          <w:sz w:val="22"/>
          <w:szCs w:val="22"/>
          <w:lang w:eastAsia="lt-LT"/>
        </w:rPr>
        <w:t xml:space="preserve">alių sutartinių įsipareigojimų įvykdymo, bet ne </w:t>
      </w:r>
      <w:r w:rsidRPr="008D27B5">
        <w:rPr>
          <w:rFonts w:eastAsia="Times New Roman" w:cs="Times New Roman"/>
          <w:bCs/>
          <w:sz w:val="22"/>
          <w:szCs w:val="22"/>
          <w:lang w:eastAsia="lt-LT"/>
        </w:rPr>
        <w:t>ilgiau kaip</w:t>
      </w:r>
      <w:r w:rsidR="004C5EB4" w:rsidRPr="008D27B5">
        <w:rPr>
          <w:rFonts w:eastAsia="Times New Roman" w:cs="Times New Roman"/>
          <w:bCs/>
          <w:sz w:val="22"/>
          <w:szCs w:val="22"/>
          <w:lang w:eastAsia="lt-LT"/>
        </w:rPr>
        <w:t xml:space="preserve"> </w:t>
      </w:r>
      <w:r w:rsidR="008D27B5" w:rsidRPr="008D27B5">
        <w:rPr>
          <w:rFonts w:eastAsia="Times New Roman" w:cs="Times New Roman"/>
          <w:bCs/>
          <w:sz w:val="22"/>
          <w:szCs w:val="22"/>
          <w:lang w:eastAsia="lt-LT"/>
        </w:rPr>
        <w:t>4</w:t>
      </w:r>
      <w:r w:rsidRPr="008D27B5">
        <w:rPr>
          <w:rFonts w:eastAsia="Times New Roman" w:cs="Times New Roman"/>
          <w:bCs/>
          <w:sz w:val="22"/>
          <w:szCs w:val="22"/>
          <w:lang w:eastAsia="lt-LT"/>
        </w:rPr>
        <w:t xml:space="preserve">4 mėnesius. Sutarties galiojimo pabaiga neatleidžia </w:t>
      </w:r>
      <w:r w:rsidR="00D14311">
        <w:rPr>
          <w:rFonts w:eastAsia="Times New Roman" w:cs="Times New Roman"/>
          <w:bCs/>
          <w:sz w:val="22"/>
          <w:szCs w:val="22"/>
          <w:lang w:eastAsia="lt-LT"/>
        </w:rPr>
        <w:t>Š</w:t>
      </w:r>
      <w:r w:rsidRPr="008D27B5">
        <w:rPr>
          <w:rFonts w:eastAsia="Times New Roman" w:cs="Times New Roman"/>
          <w:bCs/>
          <w:sz w:val="22"/>
          <w:szCs w:val="22"/>
          <w:lang w:eastAsia="lt-LT"/>
        </w:rPr>
        <w:t>alių nuo pareigos tinkamai įvykdyti</w:t>
      </w:r>
      <w:r w:rsidRPr="0078721C">
        <w:rPr>
          <w:rFonts w:eastAsia="Times New Roman" w:cs="Times New Roman"/>
          <w:bCs/>
          <w:sz w:val="22"/>
          <w:szCs w:val="22"/>
          <w:lang w:eastAsia="lt-LT"/>
        </w:rPr>
        <w:t xml:space="preserve"> Sutartimi</w:t>
      </w:r>
      <w:r>
        <w:rPr>
          <w:rFonts w:eastAsia="Times New Roman" w:cs="Times New Roman"/>
          <w:bCs/>
          <w:sz w:val="22"/>
          <w:szCs w:val="22"/>
          <w:lang w:eastAsia="lt-LT"/>
        </w:rPr>
        <w:t xml:space="preserve"> </w:t>
      </w:r>
      <w:r w:rsidRPr="0078721C">
        <w:rPr>
          <w:rFonts w:eastAsia="Times New Roman" w:cs="Times New Roman"/>
          <w:bCs/>
          <w:sz w:val="22"/>
          <w:szCs w:val="22"/>
          <w:lang w:eastAsia="lt-LT"/>
        </w:rPr>
        <w:t>prisiimtus</w:t>
      </w:r>
      <w:r w:rsidR="004C5EB4">
        <w:rPr>
          <w:rFonts w:eastAsia="Times New Roman" w:cs="Times New Roman"/>
          <w:bCs/>
          <w:sz w:val="22"/>
          <w:szCs w:val="22"/>
          <w:lang w:eastAsia="lt-LT"/>
        </w:rPr>
        <w:t xml:space="preserve"> </w:t>
      </w:r>
      <w:r w:rsidRPr="0078721C">
        <w:rPr>
          <w:rFonts w:eastAsia="Times New Roman" w:cs="Times New Roman"/>
          <w:bCs/>
          <w:sz w:val="22"/>
          <w:szCs w:val="22"/>
          <w:lang w:eastAsia="lt-LT"/>
        </w:rPr>
        <w:t>įsipareigojimus.</w:t>
      </w:r>
    </w:p>
    <w:p w14:paraId="31EF4D59" w14:textId="2804A8F0" w:rsidR="0078721C" w:rsidRDefault="004C5EB4" w:rsidP="0078721C">
      <w:pPr>
        <w:spacing w:after="0" w:line="240" w:lineRule="auto"/>
        <w:ind w:firstLine="720"/>
        <w:jc w:val="both"/>
        <w:rPr>
          <w:rFonts w:eastAsia="Times New Roman" w:cs="Times New Roman"/>
          <w:bCs/>
          <w:sz w:val="22"/>
          <w:szCs w:val="22"/>
          <w:lang w:eastAsia="lt-LT"/>
        </w:rPr>
      </w:pPr>
      <w:r>
        <w:rPr>
          <w:rFonts w:eastAsia="Times New Roman" w:cs="Times New Roman"/>
          <w:bCs/>
          <w:sz w:val="22"/>
          <w:szCs w:val="22"/>
          <w:lang w:eastAsia="lt-LT"/>
        </w:rPr>
        <w:t>8.3</w:t>
      </w:r>
      <w:r w:rsidR="0078721C" w:rsidRPr="0078721C">
        <w:rPr>
          <w:rFonts w:eastAsia="Times New Roman" w:cs="Times New Roman"/>
          <w:bCs/>
          <w:sz w:val="22"/>
          <w:szCs w:val="22"/>
          <w:lang w:eastAsia="lt-LT"/>
        </w:rPr>
        <w:t>. Sutarties sąlygos Sutarties galiojimo laikotarpiu gali būti keičiamos VPĮ 89 straipsnyje</w:t>
      </w:r>
      <w:r w:rsidR="0078721C">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nustatyta</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tvarka.</w:t>
      </w:r>
    </w:p>
    <w:p w14:paraId="64EA8B7C" w14:textId="64B4D538" w:rsidR="0078721C" w:rsidRDefault="004C5EB4" w:rsidP="0078721C">
      <w:pPr>
        <w:spacing w:after="0" w:line="240" w:lineRule="auto"/>
        <w:ind w:firstLine="720"/>
        <w:jc w:val="both"/>
        <w:rPr>
          <w:rFonts w:eastAsia="Times New Roman" w:cs="Times New Roman"/>
          <w:bCs/>
          <w:sz w:val="22"/>
          <w:szCs w:val="22"/>
          <w:lang w:eastAsia="lt-LT"/>
        </w:rPr>
      </w:pPr>
      <w:r>
        <w:rPr>
          <w:rFonts w:eastAsia="Times New Roman" w:cs="Times New Roman"/>
          <w:bCs/>
          <w:sz w:val="22"/>
          <w:szCs w:val="22"/>
          <w:lang w:eastAsia="lt-LT"/>
        </w:rPr>
        <w:t>8.4</w:t>
      </w:r>
      <w:r w:rsidR="0078721C" w:rsidRPr="0078721C">
        <w:rPr>
          <w:rFonts w:eastAsia="Times New Roman" w:cs="Times New Roman"/>
          <w:bCs/>
          <w:sz w:val="22"/>
          <w:szCs w:val="22"/>
          <w:lang w:eastAsia="lt-LT"/>
        </w:rPr>
        <w:t xml:space="preserve">. Sutarties galiojimo laikotarpiu </w:t>
      </w:r>
      <w:r w:rsidR="00D14311">
        <w:rPr>
          <w:rFonts w:eastAsia="Times New Roman" w:cs="Times New Roman"/>
          <w:bCs/>
          <w:sz w:val="22"/>
          <w:szCs w:val="22"/>
          <w:lang w:eastAsia="lt-LT"/>
        </w:rPr>
        <w:t>Š</w:t>
      </w:r>
      <w:r w:rsidR="0078721C" w:rsidRPr="0078721C">
        <w:rPr>
          <w:rFonts w:eastAsia="Times New Roman" w:cs="Times New Roman"/>
          <w:bCs/>
          <w:sz w:val="22"/>
          <w:szCs w:val="22"/>
          <w:lang w:eastAsia="lt-LT"/>
        </w:rPr>
        <w:t>alis, inicijuojanti Sutarties sąlygų pakeitimą, pateikia</w:t>
      </w:r>
      <w:r w:rsidR="0078721C">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 xml:space="preserve">kitai </w:t>
      </w:r>
      <w:r w:rsidR="00D14311">
        <w:rPr>
          <w:rFonts w:eastAsia="Times New Roman" w:cs="Times New Roman"/>
          <w:bCs/>
          <w:sz w:val="22"/>
          <w:szCs w:val="22"/>
          <w:lang w:eastAsia="lt-LT"/>
        </w:rPr>
        <w:t>Š</w:t>
      </w:r>
      <w:r w:rsidR="0078721C" w:rsidRPr="0078721C">
        <w:rPr>
          <w:rFonts w:eastAsia="Times New Roman" w:cs="Times New Roman"/>
          <w:bCs/>
          <w:sz w:val="22"/>
          <w:szCs w:val="22"/>
          <w:lang w:eastAsia="lt-LT"/>
        </w:rPr>
        <w:t>aliai rašytinį prašymą keisti Sutarties sąlygas ir dokumentų, pagrindžiančių prašyme nurodytas</w:t>
      </w:r>
      <w:r w:rsidR="0078721C">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aplinkybes, argumentus ir paaiškinimus, kopijas. Į pateiktą prašymą nesutinkanti pakeisti atitinkamą</w:t>
      </w:r>
      <w:r w:rsidR="0078721C">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Sutarties sąlygą kita šalis motyvuotai atsako per 10 darbo dienų nuo prašymo pateikimo dienos.</w:t>
      </w:r>
      <w:r w:rsidR="0078721C">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Šalims tarpusavyje susitarus dėl Sutarties sąlygų keitimo, šie keitimai įforminami rašytiniu abiejų</w:t>
      </w:r>
      <w:r w:rsidR="0078721C">
        <w:rPr>
          <w:rFonts w:eastAsia="Times New Roman" w:cs="Times New Roman"/>
          <w:bCs/>
          <w:sz w:val="22"/>
          <w:szCs w:val="22"/>
          <w:lang w:eastAsia="lt-LT"/>
        </w:rPr>
        <w:t xml:space="preserve"> </w:t>
      </w:r>
      <w:r w:rsidR="00D14311">
        <w:rPr>
          <w:rFonts w:eastAsia="Times New Roman" w:cs="Times New Roman"/>
          <w:bCs/>
          <w:sz w:val="22"/>
          <w:szCs w:val="22"/>
          <w:lang w:eastAsia="lt-LT"/>
        </w:rPr>
        <w:t>Š</w:t>
      </w:r>
      <w:r w:rsidR="0078721C" w:rsidRPr="0078721C">
        <w:rPr>
          <w:rFonts w:eastAsia="Times New Roman" w:cs="Times New Roman"/>
          <w:bCs/>
          <w:sz w:val="22"/>
          <w:szCs w:val="22"/>
          <w:lang w:eastAsia="lt-LT"/>
        </w:rPr>
        <w:t>alių</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susitarimu,</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kuris</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tampa</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neatskiriama</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Sutarties</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dalimi.</w:t>
      </w:r>
    </w:p>
    <w:p w14:paraId="2A900D5D" w14:textId="0864B4D7" w:rsidR="0078721C" w:rsidRDefault="004C5EB4" w:rsidP="0078721C">
      <w:pPr>
        <w:spacing w:after="0" w:line="240" w:lineRule="auto"/>
        <w:ind w:firstLine="720"/>
        <w:jc w:val="both"/>
        <w:rPr>
          <w:rFonts w:eastAsia="Times New Roman" w:cs="Times New Roman"/>
          <w:bCs/>
          <w:sz w:val="22"/>
          <w:szCs w:val="22"/>
          <w:lang w:eastAsia="lt-LT"/>
        </w:rPr>
      </w:pPr>
      <w:r>
        <w:rPr>
          <w:rFonts w:eastAsia="Times New Roman" w:cs="Times New Roman"/>
          <w:bCs/>
          <w:sz w:val="22"/>
          <w:szCs w:val="22"/>
          <w:lang w:eastAsia="lt-LT"/>
        </w:rPr>
        <w:t>8.5</w:t>
      </w:r>
      <w:r w:rsidR="0078721C" w:rsidRPr="0078721C">
        <w:rPr>
          <w:rFonts w:eastAsia="Times New Roman" w:cs="Times New Roman"/>
          <w:bCs/>
          <w:sz w:val="22"/>
          <w:szCs w:val="22"/>
          <w:lang w:eastAsia="lt-LT"/>
        </w:rPr>
        <w:t>.</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Sutartis</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gali</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būti</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nutraukta</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prieš</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terminą</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bendru</w:t>
      </w:r>
      <w:r>
        <w:rPr>
          <w:rFonts w:eastAsia="Times New Roman" w:cs="Times New Roman"/>
          <w:bCs/>
          <w:sz w:val="22"/>
          <w:szCs w:val="22"/>
          <w:lang w:eastAsia="lt-LT"/>
        </w:rPr>
        <w:t xml:space="preserve"> </w:t>
      </w:r>
      <w:r w:rsidR="00D14311">
        <w:rPr>
          <w:rFonts w:eastAsia="Times New Roman" w:cs="Times New Roman"/>
          <w:bCs/>
          <w:sz w:val="22"/>
          <w:szCs w:val="22"/>
          <w:lang w:eastAsia="lt-LT"/>
        </w:rPr>
        <w:t>Š</w:t>
      </w:r>
      <w:r w:rsidR="0078721C" w:rsidRPr="0078721C">
        <w:rPr>
          <w:rFonts w:eastAsia="Times New Roman" w:cs="Times New Roman"/>
          <w:bCs/>
          <w:sz w:val="22"/>
          <w:szCs w:val="22"/>
          <w:lang w:eastAsia="lt-LT"/>
        </w:rPr>
        <w:t>alių</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susitarimu.</w:t>
      </w:r>
    </w:p>
    <w:p w14:paraId="3DD5BF8C" w14:textId="3D649A1E" w:rsidR="0078721C" w:rsidRDefault="004C5EB4" w:rsidP="0078721C">
      <w:pPr>
        <w:spacing w:after="0" w:line="240" w:lineRule="auto"/>
        <w:ind w:firstLine="720"/>
        <w:jc w:val="both"/>
        <w:rPr>
          <w:rFonts w:eastAsia="Times New Roman" w:cs="Times New Roman"/>
          <w:bCs/>
          <w:sz w:val="22"/>
          <w:szCs w:val="22"/>
          <w:lang w:eastAsia="lt-LT"/>
        </w:rPr>
      </w:pPr>
      <w:r>
        <w:rPr>
          <w:rFonts w:eastAsia="Times New Roman" w:cs="Times New Roman"/>
          <w:bCs/>
          <w:sz w:val="22"/>
          <w:szCs w:val="22"/>
          <w:lang w:eastAsia="lt-LT"/>
        </w:rPr>
        <w:t>8.6</w:t>
      </w:r>
      <w:r w:rsidR="0078721C" w:rsidRPr="0078721C">
        <w:rPr>
          <w:rFonts w:eastAsia="Times New Roman" w:cs="Times New Roman"/>
          <w:bCs/>
          <w:sz w:val="22"/>
          <w:szCs w:val="22"/>
          <w:lang w:eastAsia="lt-LT"/>
        </w:rPr>
        <w:t xml:space="preserve">. Kiekviena iš </w:t>
      </w:r>
      <w:r w:rsidR="00D14311">
        <w:rPr>
          <w:rFonts w:eastAsia="Times New Roman" w:cs="Times New Roman"/>
          <w:bCs/>
          <w:sz w:val="22"/>
          <w:szCs w:val="22"/>
          <w:lang w:eastAsia="lt-LT"/>
        </w:rPr>
        <w:t>Š</w:t>
      </w:r>
      <w:r w:rsidR="0078721C" w:rsidRPr="0078721C">
        <w:rPr>
          <w:rFonts w:eastAsia="Times New Roman" w:cs="Times New Roman"/>
          <w:bCs/>
          <w:sz w:val="22"/>
          <w:szCs w:val="22"/>
          <w:lang w:eastAsia="lt-LT"/>
        </w:rPr>
        <w:t xml:space="preserve">alių gali vienašališkai nutraukti Sutartį, raštu įspėjusi kitą </w:t>
      </w:r>
      <w:r w:rsidR="00D14311">
        <w:rPr>
          <w:rFonts w:eastAsia="Times New Roman" w:cs="Times New Roman"/>
          <w:bCs/>
          <w:sz w:val="22"/>
          <w:szCs w:val="22"/>
          <w:lang w:eastAsia="lt-LT"/>
        </w:rPr>
        <w:t>Š</w:t>
      </w:r>
      <w:r w:rsidR="0078721C" w:rsidRPr="0078721C">
        <w:rPr>
          <w:rFonts w:eastAsia="Times New Roman" w:cs="Times New Roman"/>
          <w:bCs/>
          <w:sz w:val="22"/>
          <w:szCs w:val="22"/>
          <w:lang w:eastAsia="lt-LT"/>
        </w:rPr>
        <w:t>alį prieš10</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 xml:space="preserve">darbo dienų iki numatomos Sutarties nutraukimo </w:t>
      </w:r>
      <w:r w:rsidR="0078721C" w:rsidRPr="001548A2">
        <w:rPr>
          <w:rFonts w:eastAsia="Times New Roman" w:cs="Times New Roman"/>
          <w:bCs/>
          <w:sz w:val="22"/>
          <w:szCs w:val="22"/>
          <w:lang w:eastAsia="lt-LT"/>
        </w:rPr>
        <w:t xml:space="preserve">dienos, jeigu kita </w:t>
      </w:r>
      <w:r w:rsidR="00D14311">
        <w:rPr>
          <w:rFonts w:eastAsia="Times New Roman" w:cs="Times New Roman"/>
          <w:bCs/>
          <w:sz w:val="22"/>
          <w:szCs w:val="22"/>
          <w:lang w:eastAsia="lt-LT"/>
        </w:rPr>
        <w:t>Š</w:t>
      </w:r>
      <w:r w:rsidR="0078721C" w:rsidRPr="001548A2">
        <w:rPr>
          <w:rFonts w:eastAsia="Times New Roman" w:cs="Times New Roman"/>
          <w:bCs/>
          <w:sz w:val="22"/>
          <w:szCs w:val="22"/>
          <w:lang w:eastAsia="lt-LT"/>
        </w:rPr>
        <w:t>alis nevykdo sutartinių įsipareigojimų arba netinkamai juos vykdo ir tai yra esminis Sutarties pažeidimas. Sutarties esminiais pažeidimais</w:t>
      </w:r>
      <w:r w:rsidRPr="001548A2">
        <w:rPr>
          <w:rFonts w:eastAsia="Times New Roman" w:cs="Times New Roman"/>
          <w:bCs/>
          <w:sz w:val="22"/>
          <w:szCs w:val="22"/>
          <w:lang w:eastAsia="lt-LT"/>
        </w:rPr>
        <w:t xml:space="preserve"> </w:t>
      </w:r>
      <w:r w:rsidR="0078721C" w:rsidRPr="001548A2">
        <w:rPr>
          <w:rFonts w:eastAsia="Times New Roman" w:cs="Times New Roman"/>
          <w:bCs/>
          <w:sz w:val="22"/>
          <w:szCs w:val="22"/>
          <w:lang w:eastAsia="lt-LT"/>
        </w:rPr>
        <w:t>laikomi</w:t>
      </w:r>
      <w:r w:rsidRPr="001548A2">
        <w:rPr>
          <w:rFonts w:eastAsia="Times New Roman" w:cs="Times New Roman"/>
          <w:bCs/>
          <w:sz w:val="22"/>
          <w:szCs w:val="22"/>
          <w:lang w:eastAsia="lt-LT"/>
        </w:rPr>
        <w:t xml:space="preserve"> </w:t>
      </w:r>
      <w:r w:rsidR="0078721C" w:rsidRPr="001548A2">
        <w:rPr>
          <w:rFonts w:eastAsia="Times New Roman" w:cs="Times New Roman"/>
          <w:bCs/>
          <w:sz w:val="22"/>
          <w:szCs w:val="22"/>
          <w:lang w:eastAsia="lt-LT"/>
        </w:rPr>
        <w:t>šie</w:t>
      </w:r>
      <w:r w:rsidRPr="001548A2">
        <w:rPr>
          <w:rFonts w:eastAsia="Times New Roman" w:cs="Times New Roman"/>
          <w:bCs/>
          <w:sz w:val="22"/>
          <w:szCs w:val="22"/>
          <w:lang w:eastAsia="lt-LT"/>
        </w:rPr>
        <w:t xml:space="preserve"> </w:t>
      </w:r>
      <w:r w:rsidR="0078721C" w:rsidRPr="001548A2">
        <w:rPr>
          <w:rFonts w:eastAsia="Times New Roman" w:cs="Times New Roman"/>
          <w:bCs/>
          <w:sz w:val="22"/>
          <w:szCs w:val="22"/>
          <w:lang w:eastAsia="lt-LT"/>
        </w:rPr>
        <w:t>atvejai:</w:t>
      </w:r>
    </w:p>
    <w:p w14:paraId="71E2EC40" w14:textId="63CD5F7A" w:rsidR="0078721C" w:rsidRPr="001548A2" w:rsidRDefault="004C5EB4" w:rsidP="0078721C">
      <w:pPr>
        <w:spacing w:after="0" w:line="240" w:lineRule="auto"/>
        <w:ind w:firstLine="720"/>
        <w:jc w:val="both"/>
        <w:rPr>
          <w:rFonts w:eastAsia="Times New Roman" w:cs="Times New Roman"/>
          <w:b/>
          <w:sz w:val="22"/>
          <w:szCs w:val="22"/>
          <w:lang w:eastAsia="lt-LT"/>
        </w:rPr>
      </w:pPr>
      <w:r>
        <w:rPr>
          <w:rFonts w:eastAsia="Times New Roman" w:cs="Times New Roman"/>
          <w:bCs/>
          <w:sz w:val="22"/>
          <w:szCs w:val="22"/>
          <w:lang w:eastAsia="lt-LT"/>
        </w:rPr>
        <w:t>8.6</w:t>
      </w:r>
      <w:r w:rsidR="0078721C" w:rsidRPr="0078721C">
        <w:rPr>
          <w:rFonts w:eastAsia="Times New Roman" w:cs="Times New Roman"/>
          <w:bCs/>
          <w:sz w:val="22"/>
          <w:szCs w:val="22"/>
          <w:lang w:eastAsia="lt-LT"/>
        </w:rPr>
        <w:t xml:space="preserve">.1. Tiekėjas nepradeda laiku </w:t>
      </w:r>
      <w:r w:rsidR="0078721C" w:rsidRPr="001548A2">
        <w:rPr>
          <w:rFonts w:eastAsia="Times New Roman" w:cs="Times New Roman"/>
          <w:bCs/>
          <w:sz w:val="22"/>
          <w:szCs w:val="22"/>
          <w:lang w:eastAsia="lt-LT"/>
        </w:rPr>
        <w:t xml:space="preserve">vykdyti Sutarties arba ją vykdo taip lėtai, kad įdiegti ir sukonfigūruoti </w:t>
      </w:r>
      <w:r w:rsidR="00D14311">
        <w:rPr>
          <w:rFonts w:eastAsia="Times New Roman" w:cs="Times New Roman"/>
          <w:bCs/>
          <w:sz w:val="22"/>
          <w:szCs w:val="22"/>
          <w:lang w:eastAsia="lt-LT"/>
        </w:rPr>
        <w:t>p</w:t>
      </w:r>
      <w:r w:rsidR="0078721C" w:rsidRPr="001548A2">
        <w:rPr>
          <w:rFonts w:eastAsia="Times New Roman" w:cs="Times New Roman"/>
          <w:bCs/>
          <w:sz w:val="22"/>
          <w:szCs w:val="22"/>
          <w:lang w:eastAsia="lt-LT"/>
        </w:rPr>
        <w:t xml:space="preserve">rekes ir suteikti </w:t>
      </w:r>
      <w:r w:rsidR="00D14311">
        <w:rPr>
          <w:rFonts w:eastAsia="Times New Roman" w:cs="Times New Roman"/>
          <w:bCs/>
          <w:sz w:val="22"/>
          <w:szCs w:val="22"/>
          <w:lang w:eastAsia="lt-LT"/>
        </w:rPr>
        <w:t>p</w:t>
      </w:r>
      <w:r w:rsidR="0078721C" w:rsidRPr="001548A2">
        <w:rPr>
          <w:rFonts w:eastAsia="Times New Roman" w:cs="Times New Roman"/>
          <w:bCs/>
          <w:sz w:val="22"/>
          <w:szCs w:val="22"/>
          <w:lang w:eastAsia="lt-LT"/>
        </w:rPr>
        <w:t xml:space="preserve">aslaugas iki Sutarties </w:t>
      </w:r>
      <w:r w:rsidR="001548A2" w:rsidRPr="001548A2">
        <w:rPr>
          <w:rFonts w:eastAsia="Times New Roman" w:cs="Times New Roman"/>
          <w:bCs/>
          <w:sz w:val="22"/>
          <w:szCs w:val="22"/>
          <w:lang w:eastAsia="lt-LT"/>
        </w:rPr>
        <w:t>2</w:t>
      </w:r>
      <w:r w:rsidR="0078721C" w:rsidRPr="001548A2">
        <w:rPr>
          <w:rFonts w:eastAsia="Times New Roman" w:cs="Times New Roman"/>
          <w:bCs/>
          <w:sz w:val="22"/>
          <w:szCs w:val="22"/>
          <w:lang w:eastAsia="lt-LT"/>
        </w:rPr>
        <w:t>.</w:t>
      </w:r>
      <w:r w:rsidR="001548A2" w:rsidRPr="001548A2">
        <w:rPr>
          <w:rFonts w:eastAsia="Times New Roman" w:cs="Times New Roman"/>
          <w:bCs/>
          <w:sz w:val="22"/>
          <w:szCs w:val="22"/>
          <w:lang w:eastAsia="lt-LT"/>
        </w:rPr>
        <w:t>1</w:t>
      </w:r>
      <w:r w:rsidR="0078721C" w:rsidRPr="001548A2">
        <w:rPr>
          <w:rFonts w:eastAsia="Times New Roman" w:cs="Times New Roman"/>
          <w:bCs/>
          <w:sz w:val="22"/>
          <w:szCs w:val="22"/>
          <w:lang w:eastAsia="lt-LT"/>
        </w:rPr>
        <w:t xml:space="preserve"> papunktyje</w:t>
      </w:r>
      <w:r w:rsidR="0078721C" w:rsidRPr="001548A2">
        <w:rPr>
          <w:rFonts w:eastAsia="Times New Roman" w:cs="Times New Roman"/>
          <w:b/>
          <w:sz w:val="22"/>
          <w:szCs w:val="22"/>
          <w:lang w:eastAsia="lt-LT"/>
        </w:rPr>
        <w:t xml:space="preserve"> </w:t>
      </w:r>
      <w:r w:rsidR="0078721C" w:rsidRPr="001548A2">
        <w:rPr>
          <w:rFonts w:eastAsia="Times New Roman" w:cs="Times New Roman"/>
          <w:bCs/>
          <w:sz w:val="22"/>
          <w:szCs w:val="22"/>
          <w:lang w:eastAsia="lt-LT"/>
        </w:rPr>
        <w:t>nurodyto</w:t>
      </w:r>
      <w:r w:rsidRPr="001548A2">
        <w:rPr>
          <w:rFonts w:eastAsia="Times New Roman" w:cs="Times New Roman"/>
          <w:bCs/>
          <w:sz w:val="22"/>
          <w:szCs w:val="22"/>
          <w:lang w:eastAsia="lt-LT"/>
        </w:rPr>
        <w:t xml:space="preserve"> </w:t>
      </w:r>
      <w:r w:rsidR="0078721C" w:rsidRPr="001548A2">
        <w:rPr>
          <w:rFonts w:eastAsia="Times New Roman" w:cs="Times New Roman"/>
          <w:bCs/>
          <w:sz w:val="22"/>
          <w:szCs w:val="22"/>
          <w:lang w:eastAsia="lt-LT"/>
        </w:rPr>
        <w:t>termino</w:t>
      </w:r>
      <w:r w:rsidRPr="001548A2">
        <w:rPr>
          <w:rFonts w:eastAsia="Times New Roman" w:cs="Times New Roman"/>
          <w:bCs/>
          <w:sz w:val="22"/>
          <w:szCs w:val="22"/>
          <w:lang w:eastAsia="lt-LT"/>
        </w:rPr>
        <w:t xml:space="preserve"> </w:t>
      </w:r>
      <w:r w:rsidR="0078721C" w:rsidRPr="001548A2">
        <w:rPr>
          <w:rFonts w:eastAsia="Times New Roman" w:cs="Times New Roman"/>
          <w:bCs/>
          <w:sz w:val="22"/>
          <w:szCs w:val="22"/>
          <w:lang w:eastAsia="lt-LT"/>
        </w:rPr>
        <w:t>tampa</w:t>
      </w:r>
      <w:r w:rsidRPr="001548A2">
        <w:rPr>
          <w:rFonts w:eastAsia="Times New Roman" w:cs="Times New Roman"/>
          <w:bCs/>
          <w:sz w:val="22"/>
          <w:szCs w:val="22"/>
          <w:lang w:eastAsia="lt-LT"/>
        </w:rPr>
        <w:t xml:space="preserve"> </w:t>
      </w:r>
      <w:r w:rsidR="0078721C" w:rsidRPr="001548A2">
        <w:rPr>
          <w:rFonts w:eastAsia="Times New Roman" w:cs="Times New Roman"/>
          <w:bCs/>
          <w:sz w:val="22"/>
          <w:szCs w:val="22"/>
          <w:lang w:eastAsia="lt-LT"/>
        </w:rPr>
        <w:t>nebeįmanoma;</w:t>
      </w:r>
    </w:p>
    <w:p w14:paraId="4126C2EA" w14:textId="58C4EFD2" w:rsidR="0078721C" w:rsidRPr="004C5EB4" w:rsidRDefault="004C5EB4" w:rsidP="004C5EB4">
      <w:pPr>
        <w:spacing w:after="0" w:line="240" w:lineRule="auto"/>
        <w:ind w:firstLine="720"/>
        <w:jc w:val="both"/>
        <w:rPr>
          <w:rFonts w:eastAsia="Times New Roman" w:cs="Times New Roman"/>
          <w:bCs/>
          <w:sz w:val="22"/>
          <w:szCs w:val="22"/>
          <w:lang w:eastAsia="lt-LT"/>
        </w:rPr>
      </w:pPr>
      <w:r w:rsidRPr="001548A2">
        <w:rPr>
          <w:rFonts w:eastAsia="Times New Roman" w:cs="Times New Roman"/>
          <w:bCs/>
          <w:sz w:val="22"/>
          <w:szCs w:val="22"/>
          <w:lang w:eastAsia="lt-LT"/>
        </w:rPr>
        <w:t>8.6</w:t>
      </w:r>
      <w:r w:rsidR="0078721C" w:rsidRPr="001548A2">
        <w:rPr>
          <w:rFonts w:eastAsia="Times New Roman" w:cs="Times New Roman"/>
          <w:bCs/>
          <w:sz w:val="22"/>
          <w:szCs w:val="22"/>
          <w:lang w:eastAsia="lt-LT"/>
        </w:rPr>
        <w:t xml:space="preserve">.2. Tiekėjas vėluoja įvykdyti Sutarties </w:t>
      </w:r>
      <w:r w:rsidR="001548A2" w:rsidRPr="001548A2">
        <w:rPr>
          <w:rFonts w:eastAsia="Times New Roman" w:cs="Times New Roman"/>
          <w:bCs/>
          <w:sz w:val="22"/>
          <w:szCs w:val="22"/>
          <w:lang w:eastAsia="lt-LT"/>
        </w:rPr>
        <w:t>2</w:t>
      </w:r>
      <w:r w:rsidR="0078721C" w:rsidRPr="001548A2">
        <w:rPr>
          <w:rFonts w:eastAsia="Times New Roman" w:cs="Times New Roman"/>
          <w:bCs/>
          <w:sz w:val="22"/>
          <w:szCs w:val="22"/>
          <w:lang w:eastAsia="lt-LT"/>
        </w:rPr>
        <w:t>.</w:t>
      </w:r>
      <w:r w:rsidR="001548A2" w:rsidRPr="001548A2">
        <w:rPr>
          <w:rFonts w:eastAsia="Times New Roman" w:cs="Times New Roman"/>
          <w:bCs/>
          <w:sz w:val="22"/>
          <w:szCs w:val="22"/>
          <w:lang w:eastAsia="lt-LT"/>
        </w:rPr>
        <w:t>1</w:t>
      </w:r>
      <w:r w:rsidR="0078721C" w:rsidRPr="001548A2">
        <w:rPr>
          <w:rFonts w:eastAsia="Times New Roman" w:cs="Times New Roman"/>
          <w:bCs/>
          <w:sz w:val="22"/>
          <w:szCs w:val="22"/>
          <w:lang w:eastAsia="lt-LT"/>
        </w:rPr>
        <w:t xml:space="preserve"> papunktyje</w:t>
      </w:r>
      <w:r w:rsidR="0078721C" w:rsidRPr="0078721C">
        <w:rPr>
          <w:rFonts w:eastAsia="Times New Roman" w:cs="Times New Roman"/>
          <w:bCs/>
          <w:sz w:val="22"/>
          <w:szCs w:val="22"/>
          <w:lang w:eastAsia="lt-LT"/>
        </w:rPr>
        <w:t xml:space="preserve"> nurodytus įsipareigojimus daugiau</w:t>
      </w:r>
      <w:r w:rsidR="0078721C">
        <w:rPr>
          <w:rFonts w:eastAsia="Times New Roman" w:cs="Times New Roman"/>
          <w:b/>
          <w:sz w:val="22"/>
          <w:szCs w:val="22"/>
          <w:lang w:eastAsia="lt-LT"/>
        </w:rPr>
        <w:t xml:space="preserve"> </w:t>
      </w:r>
      <w:r w:rsidR="0078721C" w:rsidRPr="0078721C">
        <w:rPr>
          <w:rFonts w:eastAsia="Times New Roman" w:cs="Times New Roman"/>
          <w:bCs/>
          <w:sz w:val="22"/>
          <w:szCs w:val="22"/>
          <w:lang w:eastAsia="lt-LT"/>
        </w:rPr>
        <w:t>kaip</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20</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darb</w:t>
      </w:r>
      <w:r>
        <w:rPr>
          <w:rFonts w:eastAsia="Times New Roman" w:cs="Times New Roman"/>
          <w:bCs/>
          <w:sz w:val="22"/>
          <w:szCs w:val="22"/>
          <w:lang w:eastAsia="lt-LT"/>
        </w:rPr>
        <w:t xml:space="preserve">o </w:t>
      </w:r>
      <w:r w:rsidR="0078721C" w:rsidRPr="0078721C">
        <w:rPr>
          <w:rFonts w:eastAsia="Times New Roman" w:cs="Times New Roman"/>
          <w:bCs/>
          <w:sz w:val="22"/>
          <w:szCs w:val="22"/>
          <w:lang w:eastAsia="lt-LT"/>
        </w:rPr>
        <w:t>dienų;</w:t>
      </w:r>
    </w:p>
    <w:p w14:paraId="44B235AF" w14:textId="322ACC05" w:rsidR="0078721C" w:rsidRDefault="004C5EB4" w:rsidP="0078721C">
      <w:pPr>
        <w:spacing w:after="0" w:line="240" w:lineRule="auto"/>
        <w:ind w:firstLine="720"/>
        <w:jc w:val="both"/>
        <w:rPr>
          <w:rFonts w:eastAsia="Times New Roman" w:cs="Times New Roman"/>
          <w:bCs/>
          <w:sz w:val="22"/>
          <w:szCs w:val="22"/>
          <w:lang w:eastAsia="lt-LT"/>
        </w:rPr>
      </w:pPr>
      <w:r>
        <w:rPr>
          <w:rFonts w:eastAsia="Times New Roman" w:cs="Times New Roman"/>
          <w:bCs/>
          <w:sz w:val="22"/>
          <w:szCs w:val="22"/>
          <w:lang w:eastAsia="lt-LT"/>
        </w:rPr>
        <w:t>8.6</w:t>
      </w:r>
      <w:r w:rsidR="0078721C" w:rsidRPr="0078721C">
        <w:rPr>
          <w:rFonts w:eastAsia="Times New Roman" w:cs="Times New Roman"/>
          <w:bCs/>
          <w:sz w:val="22"/>
          <w:szCs w:val="22"/>
          <w:lang w:eastAsia="lt-LT"/>
        </w:rPr>
        <w:t>.</w:t>
      </w:r>
      <w:r w:rsidR="001548A2">
        <w:rPr>
          <w:rFonts w:eastAsia="Times New Roman" w:cs="Times New Roman"/>
          <w:bCs/>
          <w:sz w:val="22"/>
          <w:szCs w:val="22"/>
          <w:lang w:eastAsia="lt-LT"/>
        </w:rPr>
        <w:t>3</w:t>
      </w:r>
      <w:r w:rsidR="0078721C" w:rsidRPr="0078721C">
        <w:rPr>
          <w:rFonts w:eastAsia="Times New Roman" w:cs="Times New Roman"/>
          <w:bCs/>
          <w:sz w:val="22"/>
          <w:szCs w:val="22"/>
          <w:lang w:eastAsia="lt-LT"/>
        </w:rPr>
        <w:t xml:space="preserve">. Tiekėjas nepašalina </w:t>
      </w:r>
      <w:r w:rsidR="004C142A">
        <w:rPr>
          <w:rFonts w:eastAsia="Times New Roman" w:cs="Times New Roman"/>
          <w:bCs/>
          <w:sz w:val="22"/>
          <w:szCs w:val="22"/>
          <w:lang w:eastAsia="lt-LT"/>
        </w:rPr>
        <w:t>Sutarties vykdymo</w:t>
      </w:r>
      <w:r w:rsidR="0078721C" w:rsidRPr="0078721C">
        <w:rPr>
          <w:rFonts w:eastAsia="Times New Roman" w:cs="Times New Roman"/>
          <w:bCs/>
          <w:sz w:val="22"/>
          <w:szCs w:val="22"/>
          <w:lang w:eastAsia="lt-LT"/>
        </w:rPr>
        <w:t xml:space="preserve"> trūkumų ir (ar) neatitikimų per Pirkėjo</w:t>
      </w:r>
      <w:r w:rsidR="0078721C">
        <w:rPr>
          <w:rFonts w:eastAsia="Times New Roman" w:cs="Times New Roman"/>
          <w:b/>
          <w:sz w:val="22"/>
          <w:szCs w:val="22"/>
          <w:lang w:eastAsia="lt-LT"/>
        </w:rPr>
        <w:t xml:space="preserve"> </w:t>
      </w:r>
      <w:r w:rsidR="0078721C" w:rsidRPr="0078721C">
        <w:rPr>
          <w:rFonts w:eastAsia="Times New Roman" w:cs="Times New Roman"/>
          <w:bCs/>
          <w:sz w:val="22"/>
          <w:szCs w:val="22"/>
          <w:lang w:eastAsia="lt-LT"/>
        </w:rPr>
        <w:t>nurodytą terminą, ne trumpesnį kaip 10 darbo dienų, ir, gavęs įspėjimą raštu dėl netinkamo</w:t>
      </w:r>
      <w:r w:rsidR="0078721C">
        <w:rPr>
          <w:rFonts w:eastAsia="Times New Roman" w:cs="Times New Roman"/>
          <w:b/>
          <w:sz w:val="22"/>
          <w:szCs w:val="22"/>
          <w:lang w:eastAsia="lt-LT"/>
        </w:rPr>
        <w:t xml:space="preserve"> </w:t>
      </w:r>
      <w:r w:rsidR="0078721C" w:rsidRPr="0078721C">
        <w:rPr>
          <w:rFonts w:eastAsia="Times New Roman" w:cs="Times New Roman"/>
          <w:bCs/>
          <w:sz w:val="22"/>
          <w:szCs w:val="22"/>
          <w:lang w:eastAsia="lt-LT"/>
        </w:rPr>
        <w:t>įsipareigojimų</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vykdymo,</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jų</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neįvykdo</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per</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Pirkėjo</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nurodomą</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papildomą</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terminą;</w:t>
      </w:r>
    </w:p>
    <w:p w14:paraId="5E1483D0" w14:textId="75C86139" w:rsidR="0078721C" w:rsidRPr="001548A2" w:rsidRDefault="004C5EB4" w:rsidP="0078721C">
      <w:pPr>
        <w:spacing w:after="0" w:line="240" w:lineRule="auto"/>
        <w:ind w:firstLine="720"/>
        <w:jc w:val="both"/>
        <w:rPr>
          <w:rFonts w:eastAsia="Times New Roman" w:cs="Times New Roman"/>
          <w:bCs/>
          <w:sz w:val="22"/>
          <w:szCs w:val="22"/>
          <w:lang w:eastAsia="lt-LT"/>
        </w:rPr>
      </w:pPr>
      <w:r>
        <w:rPr>
          <w:rFonts w:eastAsia="Times New Roman" w:cs="Times New Roman"/>
          <w:bCs/>
          <w:sz w:val="22"/>
          <w:szCs w:val="22"/>
          <w:lang w:eastAsia="lt-LT"/>
        </w:rPr>
        <w:t>8.6</w:t>
      </w:r>
      <w:r w:rsidR="0078721C" w:rsidRPr="0078721C">
        <w:rPr>
          <w:rFonts w:eastAsia="Times New Roman" w:cs="Times New Roman"/>
          <w:bCs/>
          <w:sz w:val="22"/>
          <w:szCs w:val="22"/>
          <w:lang w:eastAsia="lt-LT"/>
        </w:rPr>
        <w:t>.</w:t>
      </w:r>
      <w:r w:rsidR="001548A2">
        <w:rPr>
          <w:rFonts w:eastAsia="Times New Roman" w:cs="Times New Roman"/>
          <w:bCs/>
          <w:sz w:val="22"/>
          <w:szCs w:val="22"/>
          <w:lang w:eastAsia="lt-LT"/>
        </w:rPr>
        <w:t>4</w:t>
      </w:r>
      <w:r w:rsidR="0078721C" w:rsidRPr="0078721C">
        <w:rPr>
          <w:rFonts w:eastAsia="Times New Roman" w:cs="Times New Roman"/>
          <w:bCs/>
          <w:sz w:val="22"/>
          <w:szCs w:val="22"/>
          <w:lang w:eastAsia="lt-LT"/>
        </w:rPr>
        <w:t xml:space="preserve">. </w:t>
      </w:r>
      <w:r w:rsidR="0078721C" w:rsidRPr="001548A2">
        <w:rPr>
          <w:rFonts w:eastAsia="Times New Roman" w:cs="Times New Roman"/>
          <w:bCs/>
          <w:sz w:val="22"/>
          <w:szCs w:val="22"/>
          <w:lang w:eastAsia="lt-LT"/>
        </w:rPr>
        <w:t xml:space="preserve">Tiekėjas nepratęsia arba nepateikia naujo Sutarties įvykdymo </w:t>
      </w:r>
      <w:r w:rsidR="004C142A">
        <w:rPr>
          <w:rFonts w:eastAsia="Times New Roman" w:cs="Times New Roman"/>
          <w:bCs/>
          <w:sz w:val="22"/>
          <w:szCs w:val="22"/>
          <w:lang w:eastAsia="lt-LT"/>
        </w:rPr>
        <w:t xml:space="preserve">užtikrinimo </w:t>
      </w:r>
      <w:r w:rsidR="0078721C" w:rsidRPr="001548A2">
        <w:rPr>
          <w:rFonts w:eastAsia="Times New Roman" w:cs="Times New Roman"/>
          <w:bCs/>
          <w:sz w:val="22"/>
          <w:szCs w:val="22"/>
          <w:lang w:eastAsia="lt-LT"/>
        </w:rPr>
        <w:t>ir jo apmokėjimą patvirtinančio dokumento (jeigu pateikiamas draudimo bendrovės išduotas Sutarties įvykdymo užtikrinimas)</w:t>
      </w:r>
      <w:r w:rsidRPr="001548A2">
        <w:rPr>
          <w:rFonts w:eastAsia="Times New Roman" w:cs="Times New Roman"/>
          <w:bCs/>
          <w:sz w:val="22"/>
          <w:szCs w:val="22"/>
          <w:lang w:eastAsia="lt-LT"/>
        </w:rPr>
        <w:t xml:space="preserve"> </w:t>
      </w:r>
      <w:r w:rsidR="0078721C" w:rsidRPr="001548A2">
        <w:rPr>
          <w:rFonts w:eastAsia="Times New Roman" w:cs="Times New Roman"/>
          <w:bCs/>
          <w:sz w:val="22"/>
          <w:szCs w:val="22"/>
          <w:lang w:eastAsia="lt-LT"/>
        </w:rPr>
        <w:t>pagal</w:t>
      </w:r>
      <w:r w:rsidRPr="001548A2">
        <w:rPr>
          <w:rFonts w:eastAsia="Times New Roman" w:cs="Times New Roman"/>
          <w:bCs/>
          <w:sz w:val="22"/>
          <w:szCs w:val="22"/>
          <w:lang w:eastAsia="lt-LT"/>
        </w:rPr>
        <w:t xml:space="preserve"> </w:t>
      </w:r>
      <w:r w:rsidR="0078721C" w:rsidRPr="001548A2">
        <w:rPr>
          <w:rFonts w:eastAsia="Times New Roman" w:cs="Times New Roman"/>
          <w:bCs/>
          <w:sz w:val="22"/>
          <w:szCs w:val="22"/>
          <w:lang w:eastAsia="lt-LT"/>
        </w:rPr>
        <w:t>Sutarties</w:t>
      </w:r>
      <w:r w:rsidRPr="001548A2">
        <w:rPr>
          <w:rFonts w:eastAsia="Times New Roman" w:cs="Times New Roman"/>
          <w:bCs/>
          <w:sz w:val="22"/>
          <w:szCs w:val="22"/>
          <w:lang w:eastAsia="lt-LT"/>
        </w:rPr>
        <w:t xml:space="preserve"> </w:t>
      </w:r>
      <w:r w:rsidR="001548A2" w:rsidRPr="001548A2">
        <w:rPr>
          <w:rFonts w:eastAsia="Times New Roman" w:cs="Times New Roman"/>
          <w:bCs/>
          <w:sz w:val="22"/>
          <w:szCs w:val="22"/>
          <w:lang w:eastAsia="lt-LT"/>
        </w:rPr>
        <w:t>5.1</w:t>
      </w:r>
      <w:r w:rsidR="0078721C" w:rsidRPr="001548A2">
        <w:rPr>
          <w:rFonts w:eastAsia="Times New Roman" w:cs="Times New Roman"/>
          <w:bCs/>
          <w:sz w:val="22"/>
          <w:szCs w:val="22"/>
          <w:lang w:eastAsia="lt-LT"/>
        </w:rPr>
        <w:t>.1</w:t>
      </w:r>
      <w:r w:rsidRPr="001548A2">
        <w:rPr>
          <w:rFonts w:eastAsia="Times New Roman" w:cs="Times New Roman"/>
          <w:bCs/>
          <w:sz w:val="22"/>
          <w:szCs w:val="22"/>
          <w:lang w:eastAsia="lt-LT"/>
        </w:rPr>
        <w:t xml:space="preserve"> </w:t>
      </w:r>
      <w:r w:rsidR="0078721C" w:rsidRPr="001548A2">
        <w:rPr>
          <w:rFonts w:eastAsia="Times New Roman" w:cs="Times New Roman"/>
          <w:bCs/>
          <w:sz w:val="22"/>
          <w:szCs w:val="22"/>
          <w:lang w:eastAsia="lt-LT"/>
        </w:rPr>
        <w:t>papunkčio</w:t>
      </w:r>
      <w:r w:rsidRPr="001548A2">
        <w:rPr>
          <w:rFonts w:eastAsia="Times New Roman" w:cs="Times New Roman"/>
          <w:bCs/>
          <w:sz w:val="22"/>
          <w:szCs w:val="22"/>
          <w:lang w:eastAsia="lt-LT"/>
        </w:rPr>
        <w:t xml:space="preserve"> </w:t>
      </w:r>
      <w:r w:rsidR="0078721C" w:rsidRPr="001548A2">
        <w:rPr>
          <w:rFonts w:eastAsia="Times New Roman" w:cs="Times New Roman"/>
          <w:bCs/>
          <w:sz w:val="22"/>
          <w:szCs w:val="22"/>
          <w:lang w:eastAsia="lt-LT"/>
        </w:rPr>
        <w:t>nuostatas;</w:t>
      </w:r>
    </w:p>
    <w:p w14:paraId="29D8EC80" w14:textId="07186C76" w:rsidR="0078721C" w:rsidRDefault="004C5EB4" w:rsidP="0078721C">
      <w:pPr>
        <w:spacing w:after="0" w:line="240" w:lineRule="auto"/>
        <w:ind w:firstLine="720"/>
        <w:jc w:val="both"/>
        <w:rPr>
          <w:rFonts w:eastAsia="Times New Roman" w:cs="Times New Roman"/>
          <w:bCs/>
          <w:sz w:val="22"/>
          <w:szCs w:val="22"/>
          <w:lang w:eastAsia="lt-LT"/>
        </w:rPr>
      </w:pPr>
      <w:r w:rsidRPr="001548A2">
        <w:rPr>
          <w:rFonts w:eastAsia="Times New Roman" w:cs="Times New Roman"/>
          <w:bCs/>
          <w:sz w:val="22"/>
          <w:szCs w:val="22"/>
          <w:lang w:eastAsia="lt-LT"/>
        </w:rPr>
        <w:t>8.6</w:t>
      </w:r>
      <w:r w:rsidR="0078721C" w:rsidRPr="001548A2">
        <w:rPr>
          <w:rFonts w:eastAsia="Times New Roman" w:cs="Times New Roman"/>
          <w:bCs/>
          <w:sz w:val="22"/>
          <w:szCs w:val="22"/>
          <w:lang w:eastAsia="lt-LT"/>
        </w:rPr>
        <w:t>.</w:t>
      </w:r>
      <w:r w:rsidR="001548A2">
        <w:rPr>
          <w:rFonts w:eastAsia="Times New Roman" w:cs="Times New Roman"/>
          <w:bCs/>
          <w:sz w:val="22"/>
          <w:szCs w:val="22"/>
          <w:lang w:eastAsia="lt-LT"/>
        </w:rPr>
        <w:t>5</w:t>
      </w:r>
      <w:r w:rsidR="0078721C" w:rsidRPr="001548A2">
        <w:rPr>
          <w:rFonts w:eastAsia="Times New Roman" w:cs="Times New Roman"/>
          <w:bCs/>
          <w:sz w:val="22"/>
          <w:szCs w:val="22"/>
          <w:lang w:eastAsia="lt-LT"/>
        </w:rPr>
        <w:t>. Tiekėjas vienašališkai pakeičia</w:t>
      </w:r>
      <w:r w:rsidR="0078721C" w:rsidRPr="0078721C">
        <w:rPr>
          <w:rFonts w:eastAsia="Times New Roman" w:cs="Times New Roman"/>
          <w:bCs/>
          <w:sz w:val="22"/>
          <w:szCs w:val="22"/>
          <w:lang w:eastAsia="lt-LT"/>
        </w:rPr>
        <w:t xml:space="preserve"> arba pasitelkia naujus subtiekėjus, apie tai</w:t>
      </w:r>
      <w:r w:rsidR="0078721C">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neinformavęs Pirkėjo ir nesudaręs susitarimo dėl Sutarties pakeitimo;</w:t>
      </w:r>
    </w:p>
    <w:p w14:paraId="3309826C" w14:textId="23E65B2C" w:rsidR="0078721C" w:rsidRDefault="004C5EB4" w:rsidP="0078721C">
      <w:pPr>
        <w:spacing w:after="0" w:line="240" w:lineRule="auto"/>
        <w:ind w:firstLine="720"/>
        <w:jc w:val="both"/>
        <w:rPr>
          <w:rFonts w:eastAsia="Times New Roman" w:cs="Times New Roman"/>
          <w:bCs/>
          <w:sz w:val="22"/>
          <w:szCs w:val="22"/>
          <w:lang w:eastAsia="lt-LT"/>
        </w:rPr>
      </w:pPr>
      <w:r>
        <w:rPr>
          <w:rFonts w:eastAsia="Times New Roman" w:cs="Times New Roman"/>
          <w:bCs/>
          <w:sz w:val="22"/>
          <w:szCs w:val="22"/>
          <w:lang w:eastAsia="lt-LT"/>
        </w:rPr>
        <w:t>8.6</w:t>
      </w:r>
      <w:r w:rsidR="0078721C" w:rsidRPr="0078721C">
        <w:rPr>
          <w:rFonts w:eastAsia="Times New Roman" w:cs="Times New Roman"/>
          <w:bCs/>
          <w:sz w:val="22"/>
          <w:szCs w:val="22"/>
          <w:lang w:eastAsia="lt-LT"/>
        </w:rPr>
        <w:t>.</w:t>
      </w:r>
      <w:r w:rsidR="001548A2">
        <w:rPr>
          <w:rFonts w:eastAsia="Times New Roman" w:cs="Times New Roman"/>
          <w:bCs/>
          <w:sz w:val="22"/>
          <w:szCs w:val="22"/>
          <w:lang w:eastAsia="lt-LT"/>
        </w:rPr>
        <w:t>6</w:t>
      </w:r>
      <w:r w:rsidR="0078721C" w:rsidRPr="0078721C">
        <w:rPr>
          <w:rFonts w:eastAsia="Times New Roman" w:cs="Times New Roman"/>
          <w:bCs/>
          <w:sz w:val="22"/>
          <w:szCs w:val="22"/>
          <w:lang w:eastAsia="lt-LT"/>
        </w:rPr>
        <w:t>. Pirkėjas, nesant Tiekėjo kaltės, vėluoja atlikti mokėjimą daugiau kaip 60 darbo dienų</w:t>
      </w:r>
      <w:r w:rsidR="0078721C">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ir, gavęs įspėjimą raštu dėl vėlavimo atlikti mokėjimą, mokėjimo neatlieka per 10 darbo dienų nuo</w:t>
      </w:r>
      <w:r w:rsidR="0078721C">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įspėjimo</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gavimo</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dienos;</w:t>
      </w:r>
    </w:p>
    <w:p w14:paraId="24728479" w14:textId="3252D093" w:rsidR="0078721C" w:rsidRDefault="004C5EB4" w:rsidP="0078721C">
      <w:pPr>
        <w:spacing w:after="0" w:line="240" w:lineRule="auto"/>
        <w:ind w:firstLine="720"/>
        <w:jc w:val="both"/>
        <w:rPr>
          <w:rFonts w:eastAsia="Times New Roman" w:cs="Times New Roman"/>
          <w:bCs/>
          <w:sz w:val="22"/>
          <w:szCs w:val="22"/>
          <w:lang w:eastAsia="lt-LT"/>
        </w:rPr>
      </w:pPr>
      <w:r>
        <w:rPr>
          <w:rFonts w:eastAsia="Times New Roman" w:cs="Times New Roman"/>
          <w:bCs/>
          <w:sz w:val="22"/>
          <w:szCs w:val="22"/>
          <w:lang w:eastAsia="lt-LT"/>
        </w:rPr>
        <w:t>8.6</w:t>
      </w:r>
      <w:r w:rsidR="0078721C" w:rsidRPr="0078721C">
        <w:rPr>
          <w:rFonts w:eastAsia="Times New Roman" w:cs="Times New Roman"/>
          <w:bCs/>
          <w:sz w:val="22"/>
          <w:szCs w:val="22"/>
          <w:lang w:eastAsia="lt-LT"/>
        </w:rPr>
        <w:t>.</w:t>
      </w:r>
      <w:r w:rsidR="001548A2">
        <w:rPr>
          <w:rFonts w:eastAsia="Times New Roman" w:cs="Times New Roman"/>
          <w:bCs/>
          <w:sz w:val="22"/>
          <w:szCs w:val="22"/>
          <w:lang w:eastAsia="lt-LT"/>
        </w:rPr>
        <w:t>7</w:t>
      </w:r>
      <w:r w:rsidR="0078721C" w:rsidRPr="0078721C">
        <w:rPr>
          <w:rFonts w:eastAsia="Times New Roman" w:cs="Times New Roman"/>
          <w:bCs/>
          <w:sz w:val="22"/>
          <w:szCs w:val="22"/>
          <w:lang w:eastAsia="lt-LT"/>
        </w:rPr>
        <w:t xml:space="preserve">. kitais atvejais nustatydamos esminius Sutarties pažeidimus, </w:t>
      </w:r>
      <w:r w:rsidR="004C142A">
        <w:rPr>
          <w:rFonts w:eastAsia="Times New Roman" w:cs="Times New Roman"/>
          <w:bCs/>
          <w:sz w:val="22"/>
          <w:szCs w:val="22"/>
          <w:lang w:eastAsia="lt-LT"/>
        </w:rPr>
        <w:t>Š</w:t>
      </w:r>
      <w:r w:rsidR="0078721C" w:rsidRPr="0078721C">
        <w:rPr>
          <w:rFonts w:eastAsia="Times New Roman" w:cs="Times New Roman"/>
          <w:bCs/>
          <w:sz w:val="22"/>
          <w:szCs w:val="22"/>
          <w:lang w:eastAsia="lt-LT"/>
        </w:rPr>
        <w:t>alys vadovaujasi Lietuvos</w:t>
      </w:r>
      <w:r w:rsidR="0078721C">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Respublikos civilinio kodekso 6.217 straipsnio nuostatomis. Vienašališkai nutraukus Sutartį, kaltoji</w:t>
      </w:r>
      <w:r w:rsidR="0078721C">
        <w:rPr>
          <w:rFonts w:eastAsia="Times New Roman" w:cs="Times New Roman"/>
          <w:bCs/>
          <w:sz w:val="22"/>
          <w:szCs w:val="22"/>
          <w:lang w:eastAsia="lt-LT"/>
        </w:rPr>
        <w:t xml:space="preserve"> </w:t>
      </w:r>
      <w:r w:rsidR="004C142A">
        <w:rPr>
          <w:rFonts w:eastAsia="Times New Roman" w:cs="Times New Roman"/>
          <w:bCs/>
          <w:sz w:val="22"/>
          <w:szCs w:val="22"/>
          <w:lang w:eastAsia="lt-LT"/>
        </w:rPr>
        <w:t>Š</w:t>
      </w:r>
      <w:r w:rsidR="0078721C" w:rsidRPr="0078721C">
        <w:rPr>
          <w:rFonts w:eastAsia="Times New Roman" w:cs="Times New Roman"/>
          <w:bCs/>
          <w:sz w:val="22"/>
          <w:szCs w:val="22"/>
          <w:lang w:eastAsia="lt-LT"/>
        </w:rPr>
        <w:t>alis</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atlygina</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kitai</w:t>
      </w:r>
      <w:r>
        <w:rPr>
          <w:rFonts w:eastAsia="Times New Roman" w:cs="Times New Roman"/>
          <w:bCs/>
          <w:sz w:val="22"/>
          <w:szCs w:val="22"/>
          <w:lang w:eastAsia="lt-LT"/>
        </w:rPr>
        <w:t xml:space="preserve"> </w:t>
      </w:r>
      <w:r w:rsidR="004C142A">
        <w:rPr>
          <w:rFonts w:eastAsia="Times New Roman" w:cs="Times New Roman"/>
          <w:bCs/>
          <w:sz w:val="22"/>
          <w:szCs w:val="22"/>
          <w:lang w:eastAsia="lt-LT"/>
        </w:rPr>
        <w:t>Š</w:t>
      </w:r>
      <w:r w:rsidR="0078721C" w:rsidRPr="0078721C">
        <w:rPr>
          <w:rFonts w:eastAsia="Times New Roman" w:cs="Times New Roman"/>
          <w:bCs/>
          <w:sz w:val="22"/>
          <w:szCs w:val="22"/>
          <w:lang w:eastAsia="lt-LT"/>
        </w:rPr>
        <w:t>aliai</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su</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Sutarties</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nutraukimu</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susijusius</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nuostolius.</w:t>
      </w:r>
    </w:p>
    <w:p w14:paraId="3833A89F" w14:textId="5E0A6EB7" w:rsidR="0078721C" w:rsidRPr="0078721C" w:rsidRDefault="004C5EB4" w:rsidP="0078721C">
      <w:pPr>
        <w:spacing w:after="0" w:line="240" w:lineRule="auto"/>
        <w:ind w:firstLine="720"/>
        <w:jc w:val="both"/>
        <w:rPr>
          <w:rFonts w:eastAsia="Times New Roman" w:cs="Times New Roman"/>
          <w:b/>
          <w:sz w:val="22"/>
          <w:szCs w:val="22"/>
          <w:lang w:eastAsia="lt-LT"/>
        </w:rPr>
      </w:pPr>
      <w:r>
        <w:rPr>
          <w:rFonts w:eastAsia="Times New Roman" w:cs="Times New Roman"/>
          <w:bCs/>
          <w:sz w:val="22"/>
          <w:szCs w:val="22"/>
          <w:lang w:eastAsia="lt-LT"/>
        </w:rPr>
        <w:t>8.7</w:t>
      </w:r>
      <w:r w:rsidR="0078721C" w:rsidRPr="0078721C">
        <w:rPr>
          <w:rFonts w:eastAsia="Times New Roman" w:cs="Times New Roman"/>
          <w:bCs/>
          <w:sz w:val="22"/>
          <w:szCs w:val="22"/>
          <w:lang w:eastAsia="lt-LT"/>
        </w:rPr>
        <w:t>. Pirkėjas turi teisę vienašališkai nutraukti Sutartį VPĮ 90 straipsnyje nustatytais atvejais</w:t>
      </w:r>
      <w:r w:rsidR="0078721C">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ir</w:t>
      </w:r>
      <w:r>
        <w:rPr>
          <w:rFonts w:eastAsia="Times New Roman" w:cs="Times New Roman"/>
          <w:bCs/>
          <w:sz w:val="22"/>
          <w:szCs w:val="22"/>
          <w:lang w:eastAsia="lt-LT"/>
        </w:rPr>
        <w:t xml:space="preserve"> </w:t>
      </w:r>
      <w:r w:rsidR="0078721C" w:rsidRPr="0078721C">
        <w:rPr>
          <w:rFonts w:eastAsia="Times New Roman" w:cs="Times New Roman"/>
          <w:bCs/>
          <w:sz w:val="22"/>
          <w:szCs w:val="22"/>
          <w:lang w:eastAsia="lt-LT"/>
        </w:rPr>
        <w:t>tvarka.</w:t>
      </w:r>
    </w:p>
    <w:p w14:paraId="4B253DAA" w14:textId="77777777" w:rsidR="0078721C" w:rsidRPr="0078721C" w:rsidRDefault="0078721C" w:rsidP="0078721C">
      <w:pPr>
        <w:keepNext/>
        <w:spacing w:after="0" w:line="240" w:lineRule="auto"/>
        <w:jc w:val="both"/>
        <w:outlineLvl w:val="0"/>
        <w:rPr>
          <w:rFonts w:eastAsia="Times New Roman" w:cs="Times New Roman"/>
          <w:bCs/>
          <w:sz w:val="22"/>
          <w:szCs w:val="22"/>
          <w:lang w:eastAsia="lt-LT"/>
        </w:rPr>
      </w:pPr>
    </w:p>
    <w:p w14:paraId="71E7605A" w14:textId="7C31546E" w:rsidR="009B6596" w:rsidRDefault="001548A2" w:rsidP="00D24D91">
      <w:pPr>
        <w:keepNext/>
        <w:spacing w:after="0" w:line="240" w:lineRule="auto"/>
        <w:jc w:val="center"/>
        <w:outlineLvl w:val="0"/>
        <w:rPr>
          <w:rFonts w:eastAsia="Times New Roman" w:cs="Times New Roman"/>
          <w:b/>
          <w:sz w:val="22"/>
          <w:szCs w:val="22"/>
          <w:lang w:eastAsia="lt-LT"/>
        </w:rPr>
      </w:pPr>
      <w:r>
        <w:rPr>
          <w:rFonts w:eastAsia="Times New Roman" w:cs="Times New Roman"/>
          <w:b/>
          <w:sz w:val="22"/>
          <w:szCs w:val="22"/>
          <w:lang w:eastAsia="lt-LT"/>
        </w:rPr>
        <w:t>9</w:t>
      </w:r>
      <w:r w:rsidR="009B6596" w:rsidRPr="00D24D91">
        <w:rPr>
          <w:rFonts w:eastAsia="Times New Roman" w:cs="Times New Roman"/>
          <w:b/>
          <w:sz w:val="22"/>
          <w:szCs w:val="22"/>
          <w:lang w:eastAsia="lt-LT"/>
        </w:rPr>
        <w:t>. Kitos nuostatos</w:t>
      </w:r>
    </w:p>
    <w:p w14:paraId="5468430C" w14:textId="77777777" w:rsidR="00D24D91" w:rsidRPr="00D24D91" w:rsidRDefault="00D24D91" w:rsidP="00D24D91">
      <w:pPr>
        <w:keepNext/>
        <w:spacing w:after="0" w:line="240" w:lineRule="auto"/>
        <w:jc w:val="center"/>
        <w:outlineLvl w:val="0"/>
        <w:rPr>
          <w:rFonts w:eastAsia="Times New Roman" w:cs="Times New Roman"/>
          <w:b/>
          <w:sz w:val="22"/>
          <w:szCs w:val="22"/>
          <w:lang w:eastAsia="lt-LT"/>
        </w:rPr>
      </w:pPr>
    </w:p>
    <w:p w14:paraId="39F5C96F" w14:textId="782DC6AE" w:rsidR="004C5EB4" w:rsidRPr="004C5EB4" w:rsidRDefault="001548A2" w:rsidP="004C5EB4">
      <w:pPr>
        <w:tabs>
          <w:tab w:val="left" w:pos="720"/>
        </w:tabs>
        <w:autoSpaceDE w:val="0"/>
        <w:autoSpaceDN w:val="0"/>
        <w:adjustRightInd w:val="0"/>
        <w:spacing w:after="0" w:line="240" w:lineRule="auto"/>
        <w:ind w:right="18" w:firstLine="720"/>
        <w:jc w:val="both"/>
        <w:rPr>
          <w:rFonts w:eastAsia="Times New Roman" w:cs="Times New Roman"/>
          <w:color w:val="000000"/>
          <w:sz w:val="22"/>
          <w:szCs w:val="22"/>
          <w:lang w:eastAsia="lt-LT"/>
        </w:rPr>
      </w:pPr>
      <w:r>
        <w:rPr>
          <w:rFonts w:eastAsia="Times New Roman" w:cs="Times New Roman"/>
          <w:sz w:val="22"/>
          <w:szCs w:val="22"/>
          <w:lang w:eastAsia="lt-LT"/>
        </w:rPr>
        <w:t>9</w:t>
      </w:r>
      <w:r w:rsidR="009B6596" w:rsidRPr="00D24D91">
        <w:rPr>
          <w:rFonts w:eastAsia="Times New Roman" w:cs="Times New Roman"/>
          <w:sz w:val="22"/>
          <w:szCs w:val="22"/>
          <w:lang w:eastAsia="lt-LT"/>
        </w:rPr>
        <w:t xml:space="preserve">.1. </w:t>
      </w:r>
      <w:r w:rsidR="004C5EB4" w:rsidRPr="004C5EB4">
        <w:rPr>
          <w:rFonts w:eastAsia="Times New Roman" w:cs="Times New Roman"/>
          <w:color w:val="000000"/>
          <w:sz w:val="22"/>
          <w:szCs w:val="22"/>
          <w:lang w:eastAsia="lt-LT"/>
        </w:rPr>
        <w:t xml:space="preserve">Vykdydamos Sutartį </w:t>
      </w:r>
      <w:r w:rsidR="004C142A">
        <w:rPr>
          <w:rFonts w:eastAsia="Times New Roman" w:cs="Times New Roman"/>
          <w:color w:val="000000"/>
          <w:sz w:val="22"/>
          <w:szCs w:val="22"/>
          <w:lang w:eastAsia="lt-LT"/>
        </w:rPr>
        <w:t>Š</w:t>
      </w:r>
      <w:r w:rsidR="004C5EB4" w:rsidRPr="004C5EB4">
        <w:rPr>
          <w:rFonts w:eastAsia="Times New Roman" w:cs="Times New Roman"/>
          <w:color w:val="000000"/>
          <w:sz w:val="22"/>
          <w:szCs w:val="22"/>
          <w:lang w:eastAsia="lt-LT"/>
        </w:rPr>
        <w:t>alys vadovaujasi Lietuvos Respublikos civiliniu kodeksu,</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Lietuvos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Respublikos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įstatymais,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kitais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Lietuvos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Respublikos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teisės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aktais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ir</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Sutarties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sąlygomis.</w:t>
      </w:r>
    </w:p>
    <w:p w14:paraId="6D17188D" w14:textId="234273A8" w:rsidR="004C5EB4" w:rsidRPr="004C5EB4" w:rsidRDefault="001548A2" w:rsidP="004C5EB4">
      <w:pPr>
        <w:tabs>
          <w:tab w:val="left" w:pos="720"/>
        </w:tabs>
        <w:autoSpaceDE w:val="0"/>
        <w:autoSpaceDN w:val="0"/>
        <w:adjustRightInd w:val="0"/>
        <w:spacing w:after="0" w:line="240" w:lineRule="auto"/>
        <w:ind w:right="18" w:firstLine="720"/>
        <w:jc w:val="both"/>
        <w:rPr>
          <w:rFonts w:eastAsia="Times New Roman" w:cs="Times New Roman"/>
          <w:color w:val="000000"/>
          <w:sz w:val="22"/>
          <w:szCs w:val="22"/>
          <w:lang w:eastAsia="lt-LT"/>
        </w:rPr>
      </w:pPr>
      <w:r>
        <w:rPr>
          <w:rFonts w:eastAsia="Times New Roman" w:cs="Times New Roman"/>
          <w:color w:val="000000"/>
          <w:sz w:val="22"/>
          <w:szCs w:val="22"/>
          <w:lang w:eastAsia="lt-LT"/>
        </w:rPr>
        <w:t>9.2</w:t>
      </w:r>
      <w:r w:rsidR="004C5EB4" w:rsidRPr="004C5EB4">
        <w:rPr>
          <w:rFonts w:eastAsia="Times New Roman" w:cs="Times New Roman"/>
          <w:color w:val="000000"/>
          <w:sz w:val="22"/>
          <w:szCs w:val="22"/>
          <w:lang w:eastAsia="lt-LT"/>
        </w:rPr>
        <w:t>. Pirkimas laikomas žaliuoju pirkimu, nes perkamos nematerialaus pobūdžio (intelektinės)</w:t>
      </w:r>
      <w:r w:rsidR="004C5EB4">
        <w:rPr>
          <w:rFonts w:eastAsia="Times New Roman" w:cs="Times New Roman"/>
          <w:color w:val="000000"/>
          <w:sz w:val="22"/>
          <w:szCs w:val="22"/>
          <w:lang w:eastAsia="lt-LT"/>
        </w:rPr>
        <w:t xml:space="preserve"> </w:t>
      </w:r>
      <w:r w:rsidR="004C142A">
        <w:rPr>
          <w:rFonts w:eastAsia="Times New Roman" w:cs="Times New Roman"/>
          <w:color w:val="000000"/>
          <w:sz w:val="22"/>
          <w:szCs w:val="22"/>
          <w:lang w:eastAsia="lt-LT"/>
        </w:rPr>
        <w:t>p</w:t>
      </w:r>
      <w:r w:rsidR="004C5EB4" w:rsidRPr="004C5EB4">
        <w:rPr>
          <w:rFonts w:eastAsia="Times New Roman" w:cs="Times New Roman"/>
          <w:color w:val="000000"/>
          <w:sz w:val="22"/>
          <w:szCs w:val="22"/>
          <w:lang w:eastAsia="lt-LT"/>
        </w:rPr>
        <w:t xml:space="preserve">rekės ir </w:t>
      </w:r>
      <w:r w:rsidR="004C142A">
        <w:rPr>
          <w:rFonts w:eastAsia="Times New Roman" w:cs="Times New Roman"/>
          <w:color w:val="000000"/>
          <w:sz w:val="22"/>
          <w:szCs w:val="22"/>
          <w:lang w:eastAsia="lt-LT"/>
        </w:rPr>
        <w:t>p</w:t>
      </w:r>
      <w:r w:rsidR="004C5EB4" w:rsidRPr="004C5EB4">
        <w:rPr>
          <w:rFonts w:eastAsia="Times New Roman" w:cs="Times New Roman"/>
          <w:color w:val="000000"/>
          <w:sz w:val="22"/>
          <w:szCs w:val="22"/>
          <w:lang w:eastAsia="lt-LT"/>
        </w:rPr>
        <w:t>aslaugos, nesusijusios su materialaus objekto sukūrimu, kurių tiekimo (teikimo) metu nėra</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numatomas reikšmingas neigiamas poveikis aplinkai, nesukuriamas taršos šaltinis ir negeneruojamos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atliekos, kaip numatyta Aplinkos apsaugos kriterijų taikymo, vykdant žaliuosius pirkimus,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tvarkos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aprašo, patvirtinto Lietuvos Respublikos aplinkos ministro 2011 m. birželio 28 d. įsakymu</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Nr. D1-508 „Dėl Aplinkos apsaugos kriterijų taikymo, vykdant žaliuosius pirkimus, aprašo</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patvirtinimo“</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(toliau</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Aprašas),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4.4.</w:t>
      </w:r>
      <w:r w:rsidR="00F55EF6">
        <w:rPr>
          <w:rFonts w:eastAsia="Times New Roman" w:cs="Times New Roman"/>
          <w:color w:val="000000"/>
          <w:sz w:val="22"/>
          <w:szCs w:val="22"/>
          <w:lang w:eastAsia="lt-LT"/>
        </w:rPr>
        <w:t>4</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papunktyje.</w:t>
      </w:r>
    </w:p>
    <w:p w14:paraId="5F9F7E37" w14:textId="668E6E64" w:rsidR="004C5EB4" w:rsidRPr="004C5EB4" w:rsidRDefault="001548A2" w:rsidP="004C5EB4">
      <w:pPr>
        <w:tabs>
          <w:tab w:val="left" w:pos="720"/>
        </w:tabs>
        <w:autoSpaceDE w:val="0"/>
        <w:autoSpaceDN w:val="0"/>
        <w:adjustRightInd w:val="0"/>
        <w:spacing w:after="0" w:line="240" w:lineRule="auto"/>
        <w:ind w:right="18" w:firstLine="720"/>
        <w:jc w:val="both"/>
        <w:rPr>
          <w:rFonts w:eastAsia="Times New Roman" w:cs="Times New Roman"/>
          <w:color w:val="000000"/>
          <w:sz w:val="22"/>
          <w:szCs w:val="22"/>
          <w:lang w:eastAsia="lt-LT"/>
        </w:rPr>
      </w:pPr>
      <w:r>
        <w:rPr>
          <w:rFonts w:eastAsia="Times New Roman" w:cs="Times New Roman"/>
          <w:color w:val="000000"/>
          <w:sz w:val="22"/>
          <w:szCs w:val="22"/>
          <w:lang w:eastAsia="lt-LT"/>
        </w:rPr>
        <w:t>9.3</w:t>
      </w:r>
      <w:r w:rsidR="004C5EB4" w:rsidRPr="004C5EB4">
        <w:rPr>
          <w:rFonts w:eastAsia="Times New Roman" w:cs="Times New Roman"/>
          <w:color w:val="000000"/>
          <w:sz w:val="22"/>
          <w:szCs w:val="22"/>
          <w:lang w:eastAsia="lt-LT"/>
        </w:rPr>
        <w:t>. Vadovaujantis Aprašo 4.4.4.1 papunkčiu, siekiant sunaudoti mažiau gamtos išteklių, visa</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pagal šią Sutartį vykdoma komunikacija ir teikiama dokumentacija, įskaitant sąskaitas faktūras,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priėmimo ir perdavimo aktus, turi būti sudaryta elektronine forma ir teikiama</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elektroninėmis ryšio priemonėmis (nerengiami popieriniai dokumentai). Išimtiniais atvejais su</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Sutarties vykdymu susiję dokumentai gali būti pateikiami popieriniu formatu, jeigu toks formatas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privalomas pagal teisės aktus arba Pirkėjas nurodo tokį būtinumą – tokiu atveju turi būti naudojamas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perdirbtas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popierius,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kuris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atitinka</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minimaliuosius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aplinkos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apsaugos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kriterijus,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nurodytus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Apraše.</w:t>
      </w:r>
    </w:p>
    <w:p w14:paraId="145BB078" w14:textId="012DE56C" w:rsidR="004C5EB4" w:rsidRDefault="001548A2" w:rsidP="004C5EB4">
      <w:pPr>
        <w:tabs>
          <w:tab w:val="left" w:pos="720"/>
        </w:tabs>
        <w:autoSpaceDE w:val="0"/>
        <w:autoSpaceDN w:val="0"/>
        <w:adjustRightInd w:val="0"/>
        <w:spacing w:after="0" w:line="240" w:lineRule="auto"/>
        <w:ind w:right="18" w:firstLine="720"/>
        <w:jc w:val="both"/>
        <w:rPr>
          <w:rFonts w:eastAsia="Times New Roman" w:cs="Times New Roman"/>
          <w:color w:val="000000"/>
          <w:sz w:val="22"/>
          <w:szCs w:val="22"/>
          <w:lang w:eastAsia="lt-LT"/>
        </w:rPr>
      </w:pPr>
      <w:r>
        <w:rPr>
          <w:rFonts w:eastAsia="Times New Roman" w:cs="Times New Roman"/>
          <w:color w:val="000000"/>
          <w:sz w:val="22"/>
          <w:szCs w:val="22"/>
          <w:lang w:eastAsia="lt-LT"/>
        </w:rPr>
        <w:t>9.4</w:t>
      </w:r>
      <w:r w:rsidR="004C5EB4" w:rsidRPr="004C5EB4">
        <w:rPr>
          <w:rFonts w:eastAsia="Times New Roman" w:cs="Times New Roman"/>
          <w:color w:val="000000"/>
          <w:sz w:val="22"/>
          <w:szCs w:val="22"/>
          <w:lang w:eastAsia="lt-LT"/>
        </w:rPr>
        <w:t xml:space="preserve">. Iškilusius nesutarimus </w:t>
      </w:r>
      <w:r w:rsidR="004C142A">
        <w:rPr>
          <w:rFonts w:eastAsia="Times New Roman" w:cs="Times New Roman"/>
          <w:color w:val="000000"/>
          <w:sz w:val="22"/>
          <w:szCs w:val="22"/>
          <w:lang w:eastAsia="lt-LT"/>
        </w:rPr>
        <w:t>Š</w:t>
      </w:r>
      <w:r w:rsidR="004C5EB4" w:rsidRPr="004C5EB4">
        <w:rPr>
          <w:rFonts w:eastAsia="Times New Roman" w:cs="Times New Roman"/>
          <w:color w:val="000000"/>
          <w:sz w:val="22"/>
          <w:szCs w:val="22"/>
          <w:lang w:eastAsia="lt-LT"/>
        </w:rPr>
        <w:t>alys sprendžia tarpusavio susitarimu, o nepavykus susitarti –</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Lietuvos Respublikos įstatymų nustatyta tvarka Lietuvos Respublikos teismuose pagal Pirkėjo</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buveinės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vietą.</w:t>
      </w:r>
      <w:r w:rsidR="004C5EB4">
        <w:rPr>
          <w:rFonts w:eastAsia="Times New Roman" w:cs="Times New Roman"/>
          <w:color w:val="000000"/>
          <w:sz w:val="22"/>
          <w:szCs w:val="22"/>
          <w:lang w:eastAsia="lt-LT"/>
        </w:rPr>
        <w:t xml:space="preserve"> </w:t>
      </w:r>
    </w:p>
    <w:p w14:paraId="00FDD0CB" w14:textId="7489F0D9" w:rsidR="004C5EB4" w:rsidRPr="004C5EB4" w:rsidRDefault="001548A2" w:rsidP="004C5EB4">
      <w:pPr>
        <w:tabs>
          <w:tab w:val="left" w:pos="720"/>
        </w:tabs>
        <w:autoSpaceDE w:val="0"/>
        <w:autoSpaceDN w:val="0"/>
        <w:adjustRightInd w:val="0"/>
        <w:spacing w:after="0" w:line="240" w:lineRule="auto"/>
        <w:ind w:right="18" w:firstLine="720"/>
        <w:jc w:val="both"/>
        <w:rPr>
          <w:rFonts w:eastAsia="Times New Roman" w:cs="Times New Roman"/>
          <w:color w:val="000000"/>
          <w:sz w:val="22"/>
          <w:szCs w:val="22"/>
          <w:lang w:eastAsia="lt-LT"/>
        </w:rPr>
      </w:pPr>
      <w:r>
        <w:rPr>
          <w:rFonts w:eastAsia="Times New Roman" w:cs="Times New Roman"/>
          <w:color w:val="000000"/>
          <w:sz w:val="22"/>
          <w:szCs w:val="22"/>
          <w:lang w:eastAsia="lt-LT"/>
        </w:rPr>
        <w:t>9.5</w:t>
      </w:r>
      <w:r w:rsidR="004C5EB4" w:rsidRPr="004C5EB4">
        <w:rPr>
          <w:rFonts w:eastAsia="Times New Roman" w:cs="Times New Roman"/>
          <w:color w:val="000000"/>
          <w:sz w:val="22"/>
          <w:szCs w:val="22"/>
          <w:lang w:eastAsia="lt-LT"/>
        </w:rPr>
        <w:t>. Šalys įsipareigoja laikytis konfidencialumo: neatskleisti raštu, žodžiu ar kitokiu būdu</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tretiesiems asmenims jokios komercinės ar finansinės informacijos, kurią sužinojo</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bendradarbiaudamos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Sutarties</w:t>
      </w:r>
      <w:r w:rsidR="004C5EB4">
        <w:rPr>
          <w:rFonts w:eastAsia="Times New Roman" w:cs="Times New Roman"/>
          <w:color w:val="000000"/>
          <w:sz w:val="22"/>
          <w:szCs w:val="22"/>
          <w:lang w:eastAsia="lt-LT"/>
        </w:rPr>
        <w:t xml:space="preserve"> </w:t>
      </w:r>
      <w:r w:rsidR="004C5EB4" w:rsidRPr="004C5EB4">
        <w:rPr>
          <w:rFonts w:eastAsia="Times New Roman" w:cs="Times New Roman"/>
          <w:color w:val="000000"/>
          <w:sz w:val="22"/>
          <w:szCs w:val="22"/>
          <w:lang w:eastAsia="lt-LT"/>
        </w:rPr>
        <w:t>pagrindu.</w:t>
      </w:r>
    </w:p>
    <w:p w14:paraId="491EE1B5" w14:textId="77777777" w:rsidR="001548A2" w:rsidRDefault="001548A2" w:rsidP="00D24D91">
      <w:pPr>
        <w:spacing w:after="0" w:line="240" w:lineRule="auto"/>
        <w:jc w:val="center"/>
        <w:rPr>
          <w:rFonts w:eastAsia="Times New Roman" w:cs="Times New Roman"/>
          <w:b/>
          <w:sz w:val="22"/>
          <w:szCs w:val="22"/>
        </w:rPr>
      </w:pPr>
    </w:p>
    <w:p w14:paraId="2BF861F4" w14:textId="6A7F9143" w:rsidR="00D24D91" w:rsidRPr="00D24D91" w:rsidRDefault="001548A2" w:rsidP="00D24D91">
      <w:pPr>
        <w:spacing w:after="0" w:line="240" w:lineRule="auto"/>
        <w:jc w:val="center"/>
        <w:rPr>
          <w:rFonts w:eastAsia="Times New Roman" w:cs="Times New Roman"/>
          <w:b/>
          <w:sz w:val="22"/>
          <w:szCs w:val="22"/>
        </w:rPr>
      </w:pPr>
      <w:r>
        <w:rPr>
          <w:rFonts w:eastAsia="Times New Roman" w:cs="Times New Roman"/>
          <w:b/>
          <w:sz w:val="22"/>
          <w:szCs w:val="22"/>
        </w:rPr>
        <w:t>10</w:t>
      </w:r>
      <w:r w:rsidR="00D24D91" w:rsidRPr="00D24D91">
        <w:rPr>
          <w:rFonts w:eastAsia="Times New Roman" w:cs="Times New Roman"/>
          <w:b/>
          <w:sz w:val="22"/>
          <w:szCs w:val="22"/>
        </w:rPr>
        <w:t>. Priedai</w:t>
      </w:r>
    </w:p>
    <w:p w14:paraId="72D28B3B" w14:textId="77777777" w:rsidR="00D24D91" w:rsidRPr="00D24D91" w:rsidRDefault="00D24D91" w:rsidP="00D24D91">
      <w:pPr>
        <w:spacing w:after="0" w:line="240" w:lineRule="auto"/>
        <w:jc w:val="center"/>
        <w:rPr>
          <w:rFonts w:eastAsia="Times New Roman" w:cs="Times New Roman"/>
          <w:b/>
          <w:sz w:val="22"/>
          <w:szCs w:val="22"/>
        </w:rPr>
      </w:pPr>
    </w:p>
    <w:p w14:paraId="12343C1D" w14:textId="2FE28B43" w:rsidR="00D24D91" w:rsidRDefault="001548A2" w:rsidP="00D24D91">
      <w:pPr>
        <w:spacing w:after="0" w:line="240" w:lineRule="auto"/>
        <w:ind w:firstLine="709"/>
        <w:jc w:val="both"/>
        <w:rPr>
          <w:rFonts w:eastAsia="Times New Roman" w:cs="Times New Roman"/>
          <w:sz w:val="22"/>
          <w:szCs w:val="22"/>
        </w:rPr>
      </w:pPr>
      <w:r>
        <w:rPr>
          <w:rFonts w:eastAsia="Times New Roman" w:cs="Times New Roman"/>
          <w:sz w:val="22"/>
          <w:szCs w:val="22"/>
        </w:rPr>
        <w:t>10</w:t>
      </w:r>
      <w:r w:rsidR="00D24D91" w:rsidRPr="00D24D91">
        <w:rPr>
          <w:rFonts w:eastAsia="Times New Roman" w:cs="Times New Roman"/>
          <w:sz w:val="22"/>
          <w:szCs w:val="22"/>
        </w:rPr>
        <w:t xml:space="preserve">.1. </w:t>
      </w:r>
      <w:r w:rsidR="006C40F1">
        <w:rPr>
          <w:rFonts w:eastAsia="Times New Roman" w:cs="Times New Roman"/>
          <w:sz w:val="22"/>
          <w:szCs w:val="22"/>
        </w:rPr>
        <w:t>Sutarties 1 p</w:t>
      </w:r>
      <w:r w:rsidR="00D24D91" w:rsidRPr="00D24D91">
        <w:rPr>
          <w:rFonts w:eastAsia="Times New Roman" w:cs="Times New Roman"/>
          <w:sz w:val="22"/>
          <w:szCs w:val="22"/>
        </w:rPr>
        <w:t>riedas</w:t>
      </w:r>
      <w:r w:rsidR="00CD057F">
        <w:rPr>
          <w:rFonts w:eastAsia="Times New Roman" w:cs="Times New Roman"/>
          <w:sz w:val="22"/>
          <w:szCs w:val="22"/>
        </w:rPr>
        <w:t>.</w:t>
      </w:r>
      <w:r w:rsidR="00D24D91" w:rsidRPr="00D24D91">
        <w:rPr>
          <w:rFonts w:eastAsia="Times New Roman" w:cs="Times New Roman"/>
          <w:sz w:val="22"/>
          <w:szCs w:val="22"/>
        </w:rPr>
        <w:t xml:space="preserve"> </w:t>
      </w:r>
      <w:r w:rsidR="001C4420">
        <w:rPr>
          <w:rFonts w:eastAsia="Times New Roman" w:cs="Times New Roman"/>
          <w:sz w:val="22"/>
          <w:szCs w:val="22"/>
        </w:rPr>
        <w:t>Techninė specifikacija</w:t>
      </w:r>
      <w:r>
        <w:rPr>
          <w:rFonts w:eastAsia="Times New Roman" w:cs="Times New Roman"/>
          <w:sz w:val="22"/>
          <w:szCs w:val="22"/>
        </w:rPr>
        <w:t>.</w:t>
      </w:r>
    </w:p>
    <w:p w14:paraId="1A245C6F" w14:textId="77777777" w:rsidR="00D24D91" w:rsidRPr="00D24D91" w:rsidRDefault="00D24D91" w:rsidP="00D24D91">
      <w:pPr>
        <w:spacing w:after="0" w:line="240" w:lineRule="auto"/>
        <w:jc w:val="both"/>
        <w:rPr>
          <w:rFonts w:eastAsia="Times New Roman" w:cs="Times New Roman"/>
          <w:b/>
          <w:sz w:val="22"/>
          <w:szCs w:val="22"/>
        </w:rPr>
      </w:pPr>
    </w:p>
    <w:p w14:paraId="7FFAC6E4" w14:textId="02CA3259" w:rsidR="009B6596" w:rsidRPr="00D24D91" w:rsidRDefault="001548A2" w:rsidP="008D27B5">
      <w:pPr>
        <w:spacing w:after="0" w:line="240" w:lineRule="auto"/>
        <w:ind w:firstLine="142"/>
        <w:jc w:val="both"/>
        <w:rPr>
          <w:rFonts w:eastAsia="Times New Roman" w:cs="Times New Roman"/>
          <w:b/>
          <w:sz w:val="22"/>
          <w:szCs w:val="22"/>
          <w:lang w:eastAsia="lt-LT"/>
        </w:rPr>
      </w:pPr>
      <w:r>
        <w:rPr>
          <w:rFonts w:eastAsia="Times New Roman" w:cs="Times New Roman"/>
          <w:b/>
          <w:sz w:val="22"/>
          <w:szCs w:val="22"/>
        </w:rPr>
        <w:t>Pirkėjo</w:t>
      </w:r>
      <w:r w:rsidR="009B6596" w:rsidRPr="00D24D91">
        <w:rPr>
          <w:rFonts w:eastAsia="Times New Roman" w:cs="Times New Roman"/>
          <w:b/>
          <w:sz w:val="22"/>
          <w:szCs w:val="22"/>
          <w:lang w:eastAsia="lt-LT"/>
        </w:rPr>
        <w:t xml:space="preserve"> vardu</w:t>
      </w:r>
      <w:r w:rsidR="009B6596" w:rsidRPr="00D24D91">
        <w:rPr>
          <w:rFonts w:eastAsia="Times New Roman" w:cs="Times New Roman"/>
          <w:b/>
          <w:sz w:val="22"/>
          <w:szCs w:val="22"/>
          <w:lang w:eastAsia="lt-LT"/>
        </w:rPr>
        <w:tab/>
      </w:r>
      <w:r w:rsidR="009B6596" w:rsidRPr="00D24D91">
        <w:rPr>
          <w:rFonts w:eastAsia="Times New Roman" w:cs="Times New Roman"/>
          <w:b/>
          <w:sz w:val="22"/>
          <w:szCs w:val="22"/>
          <w:lang w:eastAsia="lt-LT"/>
        </w:rPr>
        <w:tab/>
        <w:t xml:space="preserve">         </w:t>
      </w:r>
      <w:r w:rsidR="008D27B5">
        <w:rPr>
          <w:rFonts w:eastAsia="Times New Roman" w:cs="Times New Roman"/>
          <w:b/>
          <w:sz w:val="22"/>
          <w:szCs w:val="22"/>
          <w:lang w:eastAsia="lt-LT"/>
        </w:rPr>
        <w:t xml:space="preserve">   </w:t>
      </w:r>
      <w:r w:rsidR="008D27B5">
        <w:rPr>
          <w:rFonts w:eastAsia="Times New Roman" w:cs="Times New Roman"/>
          <w:b/>
          <w:bCs/>
          <w:sz w:val="22"/>
          <w:szCs w:val="22"/>
          <w:lang w:eastAsia="lt-LT"/>
        </w:rPr>
        <w:t>Tiekėjo</w:t>
      </w:r>
      <w:r w:rsidR="009B6596" w:rsidRPr="00D24D91">
        <w:rPr>
          <w:rFonts w:eastAsia="Times New Roman" w:cs="Times New Roman"/>
          <w:b/>
          <w:sz w:val="22"/>
          <w:szCs w:val="22"/>
          <w:lang w:eastAsia="lt-LT"/>
        </w:rPr>
        <w:t xml:space="preserve"> vardu</w:t>
      </w:r>
    </w:p>
    <w:tbl>
      <w:tblPr>
        <w:tblW w:w="0" w:type="auto"/>
        <w:tblLook w:val="01E0" w:firstRow="1" w:lastRow="1" w:firstColumn="1" w:lastColumn="1" w:noHBand="0" w:noVBand="0"/>
      </w:tblPr>
      <w:tblGrid>
        <w:gridCol w:w="4397"/>
        <w:gridCol w:w="4125"/>
      </w:tblGrid>
      <w:tr w:rsidR="009B6596" w:rsidRPr="00D24D91" w14:paraId="59EC22D8" w14:textId="77777777" w:rsidTr="00D57299">
        <w:tc>
          <w:tcPr>
            <w:tcW w:w="4397" w:type="dxa"/>
          </w:tcPr>
          <w:p w14:paraId="52AD1E59"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UAB „Utenos šilumos tinklai“</w:t>
            </w:r>
          </w:p>
          <w:p w14:paraId="5672308B"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Pramonės g. 11, LT-28216 Utena</w:t>
            </w:r>
          </w:p>
          <w:p w14:paraId="75BD3A21"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Įmonės kodas 183843314</w:t>
            </w:r>
          </w:p>
          <w:p w14:paraId="776C0AEE"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PVM mokėtojo kodas LT838433113</w:t>
            </w:r>
          </w:p>
          <w:p w14:paraId="06EC51E9" w14:textId="5C56CA55"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a.</w:t>
            </w:r>
            <w:r w:rsidR="00A3406D">
              <w:rPr>
                <w:rFonts w:eastAsia="Times New Roman" w:cs="Times New Roman"/>
                <w:sz w:val="22"/>
                <w:szCs w:val="22"/>
                <w:lang w:eastAsia="lt-LT"/>
              </w:rPr>
              <w:t xml:space="preserve"> </w:t>
            </w:r>
            <w:r w:rsidRPr="00D24D91">
              <w:rPr>
                <w:rFonts w:eastAsia="Times New Roman" w:cs="Times New Roman"/>
                <w:sz w:val="22"/>
                <w:szCs w:val="22"/>
                <w:lang w:eastAsia="lt-LT"/>
              </w:rPr>
              <w:t>s.  LT837044060002519925</w:t>
            </w:r>
          </w:p>
          <w:p w14:paraId="330F1E74"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 xml:space="preserve">AB SEB bankas </w:t>
            </w:r>
          </w:p>
          <w:p w14:paraId="66101491" w14:textId="619BCAEB" w:rsidR="009B6596" w:rsidRPr="00D24D91" w:rsidRDefault="009B6596" w:rsidP="00D24D91">
            <w:pPr>
              <w:tabs>
                <w:tab w:val="left" w:pos="792"/>
                <w:tab w:val="center" w:pos="4819"/>
                <w:tab w:val="right" w:pos="9638"/>
              </w:tabs>
              <w:spacing w:after="0" w:line="240" w:lineRule="auto"/>
              <w:rPr>
                <w:rFonts w:eastAsia="Times New Roman" w:cs="Times New Roman"/>
                <w:b/>
                <w:sz w:val="22"/>
                <w:szCs w:val="22"/>
                <w:lang w:eastAsia="lt-LT"/>
              </w:rPr>
            </w:pPr>
            <w:r w:rsidRPr="00D24D91">
              <w:rPr>
                <w:rFonts w:eastAsia="Times New Roman" w:cs="Times New Roman"/>
                <w:sz w:val="22"/>
                <w:szCs w:val="22"/>
                <w:lang w:eastAsia="lt-LT"/>
              </w:rPr>
              <w:t xml:space="preserve">Tel. </w:t>
            </w:r>
            <w:r w:rsidR="00E73EB9">
              <w:rPr>
                <w:rFonts w:eastAsia="Times New Roman" w:cs="Times New Roman"/>
                <w:sz w:val="22"/>
                <w:szCs w:val="22"/>
                <w:lang w:eastAsia="lt-LT"/>
              </w:rPr>
              <w:t>+370</w:t>
            </w:r>
            <w:r w:rsidRPr="00D24D91">
              <w:rPr>
                <w:rFonts w:eastAsia="Times New Roman" w:cs="Times New Roman"/>
                <w:sz w:val="22"/>
                <w:szCs w:val="22"/>
                <w:lang w:eastAsia="lt-LT"/>
              </w:rPr>
              <w:t xml:space="preserve"> 389 63641</w:t>
            </w:r>
          </w:p>
          <w:p w14:paraId="079E7F86" w14:textId="77777777" w:rsidR="009B6596" w:rsidRPr="00D24D91" w:rsidRDefault="009B6596" w:rsidP="00D24D91">
            <w:pPr>
              <w:spacing w:after="0" w:line="240" w:lineRule="auto"/>
              <w:jc w:val="both"/>
              <w:rPr>
                <w:rFonts w:eastAsia="Times New Roman" w:cs="Times New Roman"/>
                <w:sz w:val="22"/>
                <w:szCs w:val="22"/>
                <w:lang w:val="en-GB" w:eastAsia="lt-LT"/>
              </w:rPr>
            </w:pPr>
            <w:r w:rsidRPr="00D24D91">
              <w:rPr>
                <w:rFonts w:eastAsia="Times New Roman" w:cs="Times New Roman"/>
                <w:sz w:val="22"/>
                <w:szCs w:val="22"/>
                <w:lang w:eastAsia="lt-LT"/>
              </w:rPr>
              <w:t>El. paštas siluma</w:t>
            </w:r>
            <w:r w:rsidRPr="00D24D91">
              <w:rPr>
                <w:rFonts w:eastAsia="Times New Roman" w:cs="Times New Roman"/>
                <w:sz w:val="22"/>
                <w:szCs w:val="22"/>
                <w:lang w:val="en-GB" w:eastAsia="lt-LT"/>
              </w:rPr>
              <w:t>@ust.lt</w:t>
            </w:r>
          </w:p>
        </w:tc>
        <w:tc>
          <w:tcPr>
            <w:tcW w:w="4125" w:type="dxa"/>
          </w:tcPr>
          <w:p w14:paraId="668EE935" w14:textId="749F3976" w:rsidR="009B6596" w:rsidRPr="00D24D91" w:rsidRDefault="008D27B5" w:rsidP="00D24D91">
            <w:pPr>
              <w:spacing w:after="0" w:line="240" w:lineRule="auto"/>
              <w:jc w:val="both"/>
              <w:rPr>
                <w:rFonts w:eastAsia="Times New Roman" w:cs="Times New Roman"/>
                <w:sz w:val="22"/>
                <w:szCs w:val="22"/>
                <w:lang w:eastAsia="lt-LT"/>
              </w:rPr>
            </w:pPr>
            <w:r>
              <w:rPr>
                <w:rFonts w:eastAsia="Times New Roman" w:cs="Times New Roman"/>
                <w:bCs/>
                <w:sz w:val="22"/>
                <w:szCs w:val="22"/>
                <w:lang w:eastAsia="lt-LT"/>
              </w:rPr>
              <w:t>Tiekėjo</w:t>
            </w:r>
            <w:r w:rsidR="009B6596" w:rsidRPr="00D24D91">
              <w:rPr>
                <w:rFonts w:eastAsia="Times New Roman" w:cs="Times New Roman"/>
                <w:sz w:val="22"/>
                <w:szCs w:val="22"/>
                <w:lang w:eastAsia="lt-LT"/>
              </w:rPr>
              <w:t xml:space="preserve"> pavadinimas</w:t>
            </w:r>
          </w:p>
          <w:p w14:paraId="13957292"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adresas,</w:t>
            </w:r>
          </w:p>
          <w:p w14:paraId="6758F61F"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Įmonės kodas</w:t>
            </w:r>
          </w:p>
          <w:p w14:paraId="5AE6EE1C"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PVM mokėtojo kodas</w:t>
            </w:r>
          </w:p>
          <w:p w14:paraId="684982C2"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sąskaitos numeris</w:t>
            </w:r>
          </w:p>
          <w:p w14:paraId="672A3D77"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banko pavadinimas,</w:t>
            </w:r>
          </w:p>
          <w:p w14:paraId="3AA33FB0" w14:textId="30C47C5A"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 xml:space="preserve">Tel. </w:t>
            </w:r>
          </w:p>
          <w:p w14:paraId="23CF11D7" w14:textId="77777777" w:rsidR="009B6596" w:rsidRPr="00D24D91" w:rsidRDefault="009B6596" w:rsidP="00D24D91">
            <w:pPr>
              <w:spacing w:after="0" w:line="240" w:lineRule="auto"/>
              <w:rPr>
                <w:rFonts w:eastAsia="Times New Roman" w:cs="Times New Roman"/>
                <w:sz w:val="22"/>
                <w:szCs w:val="22"/>
                <w:lang w:eastAsia="lt-LT"/>
              </w:rPr>
            </w:pPr>
            <w:r w:rsidRPr="00D24D91">
              <w:rPr>
                <w:rFonts w:eastAsia="Times New Roman" w:cs="Times New Roman"/>
                <w:sz w:val="22"/>
                <w:szCs w:val="22"/>
                <w:lang w:eastAsia="lt-LT"/>
              </w:rPr>
              <w:t xml:space="preserve">El. paštas </w:t>
            </w:r>
          </w:p>
        </w:tc>
      </w:tr>
      <w:tr w:rsidR="009B6596" w:rsidRPr="00D24D91" w14:paraId="2738B387" w14:textId="77777777" w:rsidTr="00D57299">
        <w:tc>
          <w:tcPr>
            <w:tcW w:w="4397" w:type="dxa"/>
          </w:tcPr>
          <w:p w14:paraId="5301AC15" w14:textId="77777777" w:rsidR="009B6596" w:rsidRPr="00D24D91" w:rsidRDefault="009B6596" w:rsidP="00D24D91">
            <w:pPr>
              <w:spacing w:after="0" w:line="240" w:lineRule="auto"/>
              <w:jc w:val="both"/>
              <w:rPr>
                <w:rFonts w:eastAsia="Times New Roman" w:cs="Times New Roman"/>
                <w:sz w:val="22"/>
                <w:szCs w:val="22"/>
                <w:lang w:eastAsia="lt-LT"/>
              </w:rPr>
            </w:pPr>
          </w:p>
          <w:p w14:paraId="023385E3"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Direktorius</w:t>
            </w:r>
          </w:p>
          <w:p w14:paraId="0DA40A4B" w14:textId="77777777" w:rsidR="009B6596" w:rsidRPr="00D24D91" w:rsidRDefault="00D24D91"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Darius Šinkūnas</w:t>
            </w:r>
          </w:p>
        </w:tc>
        <w:tc>
          <w:tcPr>
            <w:tcW w:w="4125" w:type="dxa"/>
          </w:tcPr>
          <w:p w14:paraId="692B94E5" w14:textId="77777777" w:rsidR="009B6596" w:rsidRPr="00D24D91" w:rsidRDefault="009B6596" w:rsidP="00D24D91">
            <w:pPr>
              <w:spacing w:after="0" w:line="240" w:lineRule="auto"/>
              <w:jc w:val="both"/>
              <w:rPr>
                <w:rFonts w:eastAsia="Times New Roman" w:cs="Times New Roman"/>
                <w:sz w:val="22"/>
                <w:szCs w:val="22"/>
                <w:lang w:eastAsia="lt-LT"/>
              </w:rPr>
            </w:pPr>
          </w:p>
          <w:p w14:paraId="47FC0822"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Pareigos</w:t>
            </w:r>
          </w:p>
          <w:p w14:paraId="2AD0CC41" w14:textId="77777777" w:rsidR="009B6596" w:rsidRPr="00D24D91" w:rsidRDefault="009B6596" w:rsidP="00D24D91">
            <w:pPr>
              <w:spacing w:after="0" w:line="240" w:lineRule="auto"/>
              <w:jc w:val="both"/>
              <w:rPr>
                <w:rFonts w:eastAsia="Times New Roman" w:cs="Times New Roman"/>
                <w:sz w:val="22"/>
                <w:szCs w:val="22"/>
                <w:lang w:eastAsia="lt-LT"/>
              </w:rPr>
            </w:pPr>
            <w:r w:rsidRPr="00D24D91">
              <w:rPr>
                <w:rFonts w:eastAsia="Times New Roman" w:cs="Times New Roman"/>
                <w:sz w:val="22"/>
                <w:szCs w:val="22"/>
                <w:lang w:eastAsia="lt-LT"/>
              </w:rPr>
              <w:t>Vardas Pavardė</w:t>
            </w:r>
          </w:p>
        </w:tc>
      </w:tr>
    </w:tbl>
    <w:p w14:paraId="454C1AAF" w14:textId="77777777" w:rsidR="009B6596" w:rsidRPr="00D24D91" w:rsidRDefault="009B6596" w:rsidP="00D24D91">
      <w:pPr>
        <w:spacing w:after="0" w:line="240" w:lineRule="auto"/>
        <w:jc w:val="both"/>
        <w:rPr>
          <w:rFonts w:eastAsia="Times New Roman" w:cs="Times New Roman"/>
          <w:sz w:val="22"/>
          <w:szCs w:val="22"/>
          <w:lang w:eastAsia="lt-LT"/>
        </w:rPr>
      </w:pPr>
    </w:p>
    <w:p w14:paraId="26185734" w14:textId="6956B599" w:rsidR="00BD1517" w:rsidRPr="00D24D91" w:rsidRDefault="00BD1517" w:rsidP="001548A2">
      <w:pPr>
        <w:spacing w:after="0" w:line="240" w:lineRule="auto"/>
        <w:jc w:val="center"/>
        <w:rPr>
          <w:sz w:val="22"/>
          <w:szCs w:val="22"/>
        </w:rPr>
      </w:pPr>
    </w:p>
    <w:sectPr w:rsidR="00BD1517" w:rsidRPr="00D24D91" w:rsidSect="009B6596">
      <w:pgSz w:w="11906" w:h="16838"/>
      <w:pgMar w:top="851"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Ubuntu">
    <w:panose1 w:val="020B0504030602030204"/>
    <w:charset w:val="BA"/>
    <w:family w:val="swiss"/>
    <w:pitch w:val="variable"/>
    <w:sig w:usb0="E00002FF" w:usb1="5000205B"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63303F"/>
    <w:multiLevelType w:val="multilevel"/>
    <w:tmpl w:val="38F0B332"/>
    <w:lvl w:ilvl="0">
      <w:start w:val="5"/>
      <w:numFmt w:val="decimal"/>
      <w:lvlText w:val="%1."/>
      <w:lvlJc w:val="left"/>
      <w:pPr>
        <w:ind w:left="567" w:hanging="567"/>
      </w:pPr>
    </w:lvl>
    <w:lvl w:ilvl="1">
      <w:start w:val="1"/>
      <w:numFmt w:val="decimal"/>
      <w:lvlText w:val="%1.%2."/>
      <w:lvlJc w:val="left"/>
      <w:pPr>
        <w:ind w:left="567" w:hanging="567"/>
      </w:pPr>
      <w:rPr>
        <w:b w:val="0"/>
        <w:bCs/>
        <w:i w:val="0"/>
      </w:rPr>
    </w:lvl>
    <w:lvl w:ilvl="2">
      <w:start w:val="1"/>
      <w:numFmt w:val="decimal"/>
      <w:lvlText w:val="%1.%2.%3."/>
      <w:lvlJc w:val="left"/>
      <w:pPr>
        <w:ind w:left="1304" w:hanging="737"/>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36C1600"/>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6D55AD9"/>
    <w:multiLevelType w:val="multilevel"/>
    <w:tmpl w:val="6484A794"/>
    <w:lvl w:ilvl="0">
      <w:start w:val="1"/>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b w:val="0"/>
        <w:i w:val="0"/>
        <w:color w:val="auto"/>
      </w:rPr>
    </w:lvl>
    <w:lvl w:ilvl="2">
      <w:start w:val="1"/>
      <w:numFmt w:val="decimal"/>
      <w:pStyle w:val="isakymas1"/>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3" w15:restartNumberingAfterBreak="0">
    <w:nsid w:val="40A82D38"/>
    <w:multiLevelType w:val="hybridMultilevel"/>
    <w:tmpl w:val="7C066B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FCD6D29"/>
    <w:multiLevelType w:val="hybridMultilevel"/>
    <w:tmpl w:val="FA04F85E"/>
    <w:lvl w:ilvl="0" w:tplc="88EC6CEC">
      <w:start w:val="1"/>
      <w:numFmt w:val="lowerLetter"/>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325738586">
    <w:abstractNumId w:val="5"/>
  </w:num>
  <w:num w:numId="2" w16cid:durableId="184401234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74060106">
    <w:abstractNumId w:val="2"/>
  </w:num>
  <w:num w:numId="4" w16cid:durableId="18279052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2915782">
    <w:abstractNumId w:val="1"/>
  </w:num>
  <w:num w:numId="6" w16cid:durableId="507139178">
    <w:abstractNumId w:val="3"/>
  </w:num>
  <w:num w:numId="7" w16cid:durableId="22800681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aidotas Jurkynas">
    <w15:presenceInfo w15:providerId="Windows Live" w15:userId="d527d4e94328a6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596"/>
    <w:rsid w:val="00001E2B"/>
    <w:rsid w:val="00020C41"/>
    <w:rsid w:val="0002685F"/>
    <w:rsid w:val="000521D2"/>
    <w:rsid w:val="00087DA7"/>
    <w:rsid w:val="000E3222"/>
    <w:rsid w:val="000F4A71"/>
    <w:rsid w:val="00103E1B"/>
    <w:rsid w:val="0014122F"/>
    <w:rsid w:val="0014190A"/>
    <w:rsid w:val="001519A5"/>
    <w:rsid w:val="001548A2"/>
    <w:rsid w:val="00183FD7"/>
    <w:rsid w:val="00185569"/>
    <w:rsid w:val="001A067B"/>
    <w:rsid w:val="001A72BE"/>
    <w:rsid w:val="001A7B1E"/>
    <w:rsid w:val="001B2110"/>
    <w:rsid w:val="001B4FCB"/>
    <w:rsid w:val="001C4420"/>
    <w:rsid w:val="001C6EFB"/>
    <w:rsid w:val="001D414A"/>
    <w:rsid w:val="001E772C"/>
    <w:rsid w:val="001E7F9E"/>
    <w:rsid w:val="001F21F8"/>
    <w:rsid w:val="001F7D7D"/>
    <w:rsid w:val="002464A4"/>
    <w:rsid w:val="002558C0"/>
    <w:rsid w:val="00267C6A"/>
    <w:rsid w:val="002A06E1"/>
    <w:rsid w:val="002D2413"/>
    <w:rsid w:val="002E045E"/>
    <w:rsid w:val="002E3BE7"/>
    <w:rsid w:val="00302A8A"/>
    <w:rsid w:val="003813ED"/>
    <w:rsid w:val="003A47C3"/>
    <w:rsid w:val="003F60B5"/>
    <w:rsid w:val="00424CAD"/>
    <w:rsid w:val="00432077"/>
    <w:rsid w:val="004B0838"/>
    <w:rsid w:val="004B6897"/>
    <w:rsid w:val="004C142A"/>
    <w:rsid w:val="004C5EB4"/>
    <w:rsid w:val="004D0761"/>
    <w:rsid w:val="004D3A07"/>
    <w:rsid w:val="004F2645"/>
    <w:rsid w:val="005955A8"/>
    <w:rsid w:val="005B7DE4"/>
    <w:rsid w:val="005C625C"/>
    <w:rsid w:val="005D0E85"/>
    <w:rsid w:val="005D1AF9"/>
    <w:rsid w:val="005D1BA7"/>
    <w:rsid w:val="00625C85"/>
    <w:rsid w:val="006410EC"/>
    <w:rsid w:val="006476C3"/>
    <w:rsid w:val="00647AFA"/>
    <w:rsid w:val="00652942"/>
    <w:rsid w:val="00656EEE"/>
    <w:rsid w:val="00661B43"/>
    <w:rsid w:val="00667380"/>
    <w:rsid w:val="006965B0"/>
    <w:rsid w:val="006C40F1"/>
    <w:rsid w:val="00724E87"/>
    <w:rsid w:val="00754A41"/>
    <w:rsid w:val="0078721C"/>
    <w:rsid w:val="007A3381"/>
    <w:rsid w:val="007C6444"/>
    <w:rsid w:val="007C7AC1"/>
    <w:rsid w:val="007E0547"/>
    <w:rsid w:val="007E5F75"/>
    <w:rsid w:val="00801B8D"/>
    <w:rsid w:val="008069B0"/>
    <w:rsid w:val="00820CC9"/>
    <w:rsid w:val="00837568"/>
    <w:rsid w:val="008615F6"/>
    <w:rsid w:val="00883862"/>
    <w:rsid w:val="00886D78"/>
    <w:rsid w:val="008B6EE0"/>
    <w:rsid w:val="008C61FB"/>
    <w:rsid w:val="008D27B5"/>
    <w:rsid w:val="008F62EC"/>
    <w:rsid w:val="009129CF"/>
    <w:rsid w:val="00940525"/>
    <w:rsid w:val="0097063A"/>
    <w:rsid w:val="00991480"/>
    <w:rsid w:val="009A653B"/>
    <w:rsid w:val="009B6596"/>
    <w:rsid w:val="009B7F14"/>
    <w:rsid w:val="009D5472"/>
    <w:rsid w:val="00A030FF"/>
    <w:rsid w:val="00A053D1"/>
    <w:rsid w:val="00A11233"/>
    <w:rsid w:val="00A3406D"/>
    <w:rsid w:val="00A433C4"/>
    <w:rsid w:val="00A43B1F"/>
    <w:rsid w:val="00A606A7"/>
    <w:rsid w:val="00AB7B7B"/>
    <w:rsid w:val="00AC5BE7"/>
    <w:rsid w:val="00B66427"/>
    <w:rsid w:val="00BB7C01"/>
    <w:rsid w:val="00BD1517"/>
    <w:rsid w:val="00BF2549"/>
    <w:rsid w:val="00C46E20"/>
    <w:rsid w:val="00C5486C"/>
    <w:rsid w:val="00C609B8"/>
    <w:rsid w:val="00C60EAF"/>
    <w:rsid w:val="00CD057F"/>
    <w:rsid w:val="00CF5CE4"/>
    <w:rsid w:val="00D14311"/>
    <w:rsid w:val="00D24D91"/>
    <w:rsid w:val="00D5321F"/>
    <w:rsid w:val="00D573D6"/>
    <w:rsid w:val="00D65E2F"/>
    <w:rsid w:val="00D754A0"/>
    <w:rsid w:val="00D829E4"/>
    <w:rsid w:val="00E21E08"/>
    <w:rsid w:val="00E73EB9"/>
    <w:rsid w:val="00EB1428"/>
    <w:rsid w:val="00EB2220"/>
    <w:rsid w:val="00F13448"/>
    <w:rsid w:val="00F16903"/>
    <w:rsid w:val="00F238AB"/>
    <w:rsid w:val="00F33BB5"/>
    <w:rsid w:val="00F37324"/>
    <w:rsid w:val="00F4730A"/>
    <w:rsid w:val="00F55EF6"/>
    <w:rsid w:val="00F631B0"/>
    <w:rsid w:val="00FA78AB"/>
    <w:rsid w:val="00FE2571"/>
    <w:rsid w:val="00FF72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54CB6"/>
  <w15:docId w15:val="{3F32B739-0738-4441-95A8-AC3C86888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Ubuntu" w:eastAsiaTheme="minorHAnsi" w:hAnsi="Ubuntu" w:cstheme="minorBidi"/>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7C7AC1"/>
    <w:pPr>
      <w:ind w:left="720"/>
      <w:contextualSpacing/>
    </w:pPr>
  </w:style>
  <w:style w:type="paragraph" w:customStyle="1" w:styleId="Default">
    <w:name w:val="Default"/>
    <w:rsid w:val="00EB1428"/>
    <w:pPr>
      <w:autoSpaceDE w:val="0"/>
      <w:autoSpaceDN w:val="0"/>
      <w:adjustRightInd w:val="0"/>
      <w:spacing w:after="0" w:line="240" w:lineRule="auto"/>
    </w:pPr>
    <w:rPr>
      <w:rFonts w:ascii="Arial" w:hAnsi="Arial" w:cs="Arial"/>
      <w:color w:val="000000"/>
      <w:sz w:val="24"/>
      <w:szCs w:val="24"/>
    </w:rPr>
  </w:style>
  <w:style w:type="paragraph" w:customStyle="1" w:styleId="ppppp">
    <w:name w:val="ppppp"/>
    <w:basedOn w:val="prastasis"/>
    <w:qFormat/>
    <w:rsid w:val="00432077"/>
    <w:pPr>
      <w:widowControl w:val="0"/>
      <w:spacing w:after="0" w:line="240" w:lineRule="atLeast"/>
      <w:ind w:firstLine="709"/>
      <w:jc w:val="both"/>
    </w:pPr>
    <w:rPr>
      <w:rFonts w:ascii="Tms Rmn" w:eastAsia="Times New Roman" w:hAnsi="Tms Rmn" w:cs="Times New Roman"/>
      <w:sz w:val="24"/>
      <w:szCs w:val="24"/>
    </w:rPr>
  </w:style>
  <w:style w:type="paragraph" w:customStyle="1" w:styleId="isakymas1">
    <w:name w:val="isakymas 1"/>
    <w:basedOn w:val="Pagrindiniotekstotrauka2"/>
    <w:autoRedefine/>
    <w:rsid w:val="00424CAD"/>
    <w:pPr>
      <w:numPr>
        <w:ilvl w:val="2"/>
        <w:numId w:val="3"/>
      </w:numPr>
      <w:tabs>
        <w:tab w:val="left" w:pos="709"/>
      </w:tabs>
      <w:spacing w:after="0" w:line="240" w:lineRule="auto"/>
      <w:jc w:val="both"/>
      <w:outlineLvl w:val="0"/>
    </w:pPr>
    <w:rPr>
      <w:rFonts w:ascii="Times New Roman" w:eastAsia="Batang" w:hAnsi="Times New Roman" w:cs="Times New Roman"/>
      <w:sz w:val="22"/>
      <w:szCs w:val="22"/>
    </w:rPr>
  </w:style>
  <w:style w:type="paragraph" w:styleId="Pagrindiniotekstotrauka2">
    <w:name w:val="Body Text Indent 2"/>
    <w:basedOn w:val="prastasis"/>
    <w:link w:val="Pagrindiniotekstotrauka2Diagrama"/>
    <w:uiPriority w:val="99"/>
    <w:semiHidden/>
    <w:unhideWhenUsed/>
    <w:rsid w:val="00424CA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24CAD"/>
  </w:style>
  <w:style w:type="paragraph" w:styleId="Debesliotekstas">
    <w:name w:val="Balloon Text"/>
    <w:basedOn w:val="prastasis"/>
    <w:link w:val="DebesliotekstasDiagrama"/>
    <w:uiPriority w:val="99"/>
    <w:semiHidden/>
    <w:unhideWhenUsed/>
    <w:rsid w:val="00A3406D"/>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3406D"/>
    <w:rPr>
      <w:rFonts w:ascii="Tahoma" w:hAnsi="Tahoma" w:cs="Tahoma"/>
      <w:sz w:val="16"/>
      <w:szCs w:val="16"/>
    </w:rPr>
  </w:style>
  <w:style w:type="paragraph" w:styleId="Pataisymai">
    <w:name w:val="Revision"/>
    <w:hidden/>
    <w:uiPriority w:val="99"/>
    <w:semiHidden/>
    <w:rsid w:val="002464A4"/>
    <w:pPr>
      <w:spacing w:after="0" w:line="240" w:lineRule="auto"/>
    </w:pPr>
  </w:style>
  <w:style w:type="character" w:styleId="Komentaronuoroda">
    <w:name w:val="annotation reference"/>
    <w:basedOn w:val="Numatytasispastraiposriftas"/>
    <w:uiPriority w:val="99"/>
    <w:semiHidden/>
    <w:unhideWhenUsed/>
    <w:rsid w:val="002464A4"/>
    <w:rPr>
      <w:sz w:val="16"/>
      <w:szCs w:val="16"/>
    </w:rPr>
  </w:style>
  <w:style w:type="paragraph" w:styleId="Komentarotekstas">
    <w:name w:val="annotation text"/>
    <w:basedOn w:val="prastasis"/>
    <w:link w:val="KomentarotekstasDiagrama"/>
    <w:uiPriority w:val="99"/>
    <w:unhideWhenUsed/>
    <w:rsid w:val="002464A4"/>
    <w:pPr>
      <w:spacing w:line="240" w:lineRule="auto"/>
    </w:pPr>
  </w:style>
  <w:style w:type="character" w:customStyle="1" w:styleId="KomentarotekstasDiagrama">
    <w:name w:val="Komentaro tekstas Diagrama"/>
    <w:basedOn w:val="Numatytasispastraiposriftas"/>
    <w:link w:val="Komentarotekstas"/>
    <w:uiPriority w:val="99"/>
    <w:rsid w:val="002464A4"/>
  </w:style>
  <w:style w:type="paragraph" w:styleId="Komentarotema">
    <w:name w:val="annotation subject"/>
    <w:basedOn w:val="Komentarotekstas"/>
    <w:next w:val="Komentarotekstas"/>
    <w:link w:val="KomentarotemaDiagrama"/>
    <w:uiPriority w:val="99"/>
    <w:semiHidden/>
    <w:unhideWhenUsed/>
    <w:rsid w:val="002464A4"/>
    <w:rPr>
      <w:b/>
      <w:bCs/>
    </w:rPr>
  </w:style>
  <w:style w:type="character" w:customStyle="1" w:styleId="KomentarotemaDiagrama">
    <w:name w:val="Komentaro tema Diagrama"/>
    <w:basedOn w:val="KomentarotekstasDiagrama"/>
    <w:link w:val="Komentarotema"/>
    <w:uiPriority w:val="99"/>
    <w:semiHidden/>
    <w:rsid w:val="002464A4"/>
    <w:rPr>
      <w:b/>
      <w:bCs/>
    </w:rPr>
  </w:style>
  <w:style w:type="character" w:styleId="Vietosrezervavimoenklotekstas">
    <w:name w:val="Placeholder Text"/>
    <w:basedOn w:val="Numatytasispastraiposriftas"/>
    <w:uiPriority w:val="99"/>
    <w:semiHidden/>
    <w:rsid w:val="000F4A71"/>
    <w:rPr>
      <w:color w:val="666666"/>
    </w:rPr>
  </w:style>
  <w:style w:type="character" w:styleId="Hipersaitas">
    <w:name w:val="Hyperlink"/>
    <w:basedOn w:val="Numatytasispastraiposriftas"/>
    <w:uiPriority w:val="99"/>
    <w:unhideWhenUsed/>
    <w:rsid w:val="009129CF"/>
    <w:rPr>
      <w:color w:val="0000FF" w:themeColor="hyperlink"/>
      <w:u w:val="single"/>
    </w:rPr>
  </w:style>
  <w:style w:type="character" w:styleId="Neapdorotaspaminjimas">
    <w:name w:val="Unresolved Mention"/>
    <w:basedOn w:val="Numatytasispastraiposriftas"/>
    <w:uiPriority w:val="99"/>
    <w:semiHidden/>
    <w:unhideWhenUsed/>
    <w:rsid w:val="009129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281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sp.stat.gov.lt/statistiniu-rodikliu-analize"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19744</Words>
  <Characters>11255</Characters>
  <Application>Microsoft Office Word</Application>
  <DocSecurity>0</DocSecurity>
  <Lines>93</Lines>
  <Paragraphs>61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Ernestas</dc:creator>
  <cp:lastModifiedBy>Vaidotas Jurkynas</cp:lastModifiedBy>
  <cp:revision>5</cp:revision>
  <dcterms:created xsi:type="dcterms:W3CDTF">2025-03-17T11:55:00Z</dcterms:created>
  <dcterms:modified xsi:type="dcterms:W3CDTF">2025-03-17T12:34:00Z</dcterms:modified>
</cp:coreProperties>
</file>